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aa"/>
        <w:widowControl w:val="0"/>
        <w:spacing w:after="160"/>
        <w:ind w:right="-7" w:firstLine="567"/>
        <w:jc w:val="right"/>
        <w:rPr>
          <w:rFonts w:ascii="GHEA Grapalat" w:hAnsi="GHEA Grapalat" w:cs="Sylfaen"/>
          <w:i/>
          <w:u w:val="single"/>
        </w:rPr>
      </w:pPr>
      <w:bookmarkStart w:id="0" w:name="_GoBack"/>
      <w:bookmarkEnd w:id="0"/>
      <w:r w:rsidRPr="009044F1">
        <w:rPr>
          <w:rFonts w:ascii="GHEA Grapalat" w:hAnsi="GHEA Grapalat"/>
          <w:i/>
          <w:u w:val="single"/>
        </w:rPr>
        <w:t>Типовая форма</w:t>
      </w:r>
    </w:p>
    <w:p w:rsidR="000B1916" w:rsidRDefault="000B1916" w:rsidP="000B1916">
      <w:pPr>
        <w:pStyle w:val="a3"/>
        <w:spacing w:line="240" w:lineRule="auto"/>
        <w:jc w:val="center"/>
        <w:rPr>
          <w:rFonts w:ascii="GHEA Grapalat" w:hAnsi="GHEA Grapalat"/>
          <w:i w:val="0"/>
        </w:rPr>
      </w:pPr>
      <w:r>
        <w:rPr>
          <w:rFonts w:ascii="GHEA Grapalat" w:hAnsi="GHEA Grapalat"/>
          <w:i w:val="0"/>
        </w:rPr>
        <w:t>ОБЪЯВЛЕНИЕ</w:t>
      </w:r>
    </w:p>
    <w:p w:rsidR="000B1916" w:rsidRDefault="000B1916" w:rsidP="000B1916">
      <w:pPr>
        <w:pStyle w:val="a3"/>
        <w:spacing w:line="240" w:lineRule="auto"/>
        <w:jc w:val="center"/>
        <w:rPr>
          <w:rFonts w:ascii="GHEA Grapalat" w:hAnsi="GHEA Grapalat"/>
          <w:i w:val="0"/>
        </w:rPr>
      </w:pPr>
      <w:r>
        <w:rPr>
          <w:rFonts w:ascii="GHEA Grapalat" w:hAnsi="GHEA Grapalat"/>
          <w:i w:val="0"/>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0B1916">
        <w:rPr>
          <w:rFonts w:ascii="GHEA Grapalat" w:hAnsi="GHEA Grapalat"/>
          <w:i w:val="0"/>
          <w:sz w:val="24"/>
          <w:szCs w:val="24"/>
          <w:lang w:val="hy-AM"/>
        </w:rPr>
        <w:t>13</w:t>
      </w:r>
      <w:r w:rsidRPr="009044F1">
        <w:rPr>
          <w:rFonts w:ascii="GHEA Grapalat" w:hAnsi="GHEA Grapalat"/>
          <w:i w:val="0"/>
          <w:sz w:val="24"/>
          <w:szCs w:val="24"/>
        </w:rPr>
        <w:t>" "</w:t>
      </w:r>
      <w:r w:rsidR="000B1916">
        <w:rPr>
          <w:rFonts w:ascii="GHEA Grapalat" w:hAnsi="GHEA Grapalat"/>
          <w:i w:val="0"/>
          <w:sz w:val="24"/>
          <w:szCs w:val="24"/>
          <w:lang w:val="hy-AM"/>
        </w:rPr>
        <w:t>12</w:t>
      </w:r>
      <w:r w:rsidRPr="009044F1">
        <w:rPr>
          <w:rFonts w:ascii="GHEA Grapalat" w:hAnsi="GHEA Grapalat"/>
          <w:i w:val="0"/>
          <w:sz w:val="24"/>
          <w:szCs w:val="24"/>
        </w:rPr>
        <w:t>" 20</w:t>
      </w:r>
      <w:r w:rsidR="000B1916">
        <w:rPr>
          <w:rFonts w:ascii="GHEA Grapalat" w:hAnsi="GHEA Grapalat"/>
          <w:i w:val="0"/>
          <w:sz w:val="24"/>
          <w:szCs w:val="24"/>
          <w:lang w:val="hy-AM"/>
        </w:rPr>
        <w:t>19</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B1916">
        <w:rPr>
          <w:rFonts w:ascii="GHEA Grapalat" w:hAnsi="GHEA Grapalat"/>
          <w:i w:val="0"/>
          <w:sz w:val="24"/>
          <w:szCs w:val="24"/>
          <w:lang w:val="hy-AM"/>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B1916" w:rsidRPr="00EE4F73">
        <w:rPr>
          <w:rFonts w:ascii="GHEA Grapalat" w:hAnsi="GHEA Grapalat"/>
          <w:bCs/>
          <w:i w:val="0"/>
          <w:iCs/>
          <w:color w:val="000000"/>
          <w:sz w:val="22"/>
          <w:szCs w:val="22"/>
          <w:lang w:val="hy-AM"/>
        </w:rPr>
        <w:t>ՇՄՆՄԴ – ԳՀԱՊՁԲ 20</w:t>
      </w:r>
      <w:r w:rsidR="000B1916" w:rsidRPr="00EE4F73">
        <w:rPr>
          <w:rFonts w:ascii="GHEA Grapalat" w:hAnsi="GHEA Grapalat" w:cs="Sylfaen"/>
          <w:i w:val="0"/>
          <w:lang w:val="hy-AM"/>
        </w:rPr>
        <w:t xml:space="preserve"> </w:t>
      </w:r>
      <w:r w:rsidR="000B1916" w:rsidRPr="00EE4F73">
        <w:rPr>
          <w:rFonts w:ascii="GHEA Grapalat" w:hAnsi="GHEA Grapalat" w:cs="Sylfaen"/>
          <w:i w:val="0"/>
          <w:lang w:val="af-ZA"/>
        </w:rPr>
        <w:t>/</w:t>
      </w:r>
      <w:r w:rsidR="000B1916" w:rsidRPr="00EE4F73">
        <w:rPr>
          <w:rFonts w:ascii="GHEA Grapalat" w:hAnsi="GHEA Grapalat" w:cs="Sylfaen"/>
          <w:i w:val="0"/>
          <w:lang w:val="hy-AM"/>
        </w:rPr>
        <w:t xml:space="preserve"> 1</w:t>
      </w:r>
      <w:r w:rsidR="000B1916" w:rsidRPr="00EE4F73">
        <w:rPr>
          <w:rFonts w:ascii="GHEA Grapalat" w:hAnsi="GHEA Grapalat"/>
          <w:i w:val="0"/>
          <w:u w:val="single"/>
          <w:lang w:val="af-ZA"/>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0B1916" w:rsidRPr="009044F1" w:rsidRDefault="000B1916" w:rsidP="000B1916">
      <w:pPr>
        <w:pStyle w:val="a3"/>
        <w:widowControl w:val="0"/>
        <w:spacing w:after="160" w:line="240" w:lineRule="auto"/>
        <w:ind w:firstLine="0"/>
        <w:rPr>
          <w:rFonts w:ascii="GHEA Grapalat" w:hAnsi="GHEA Grapalat"/>
          <w:i w:val="0"/>
          <w:sz w:val="24"/>
          <w:szCs w:val="24"/>
        </w:rPr>
      </w:pPr>
      <w:r>
        <w:rPr>
          <w:rFonts w:ascii="GHEA Grapalat" w:hAnsi="GHEA Grapalat"/>
          <w:i w:val="0"/>
          <w:sz w:val="24"/>
          <w:szCs w:val="24"/>
        </w:rPr>
        <w:t xml:space="preserve">Заказчик </w:t>
      </w:r>
      <w:r w:rsidRPr="00674015">
        <w:rPr>
          <w:rFonts w:ascii="GHEA Mariam" w:hAnsi="GHEA Mariam"/>
          <w:color w:val="000000"/>
          <w:szCs w:val="22"/>
          <w:lang w:val="af-ZA"/>
        </w:rPr>
        <w:t xml:space="preserve">« </w:t>
      </w:r>
      <w:proofErr w:type="spellStart"/>
      <w:r w:rsidRPr="007B043B">
        <w:rPr>
          <w:rFonts w:ascii="Sylfaen" w:hAnsi="Sylfaen"/>
          <w:color w:val="000000"/>
          <w:szCs w:val="22"/>
        </w:rPr>
        <w:t>Нагапетаванская</w:t>
      </w:r>
      <w:proofErr w:type="spellEnd"/>
      <w:r w:rsidRPr="007B043B">
        <w:rPr>
          <w:rFonts w:ascii="Sylfaen" w:hAnsi="Sylfaen"/>
          <w:color w:val="000000"/>
          <w:szCs w:val="22"/>
        </w:rPr>
        <w:t xml:space="preserve"> </w:t>
      </w:r>
      <w:proofErr w:type="spellStart"/>
      <w:r w:rsidRPr="007B043B">
        <w:rPr>
          <w:rFonts w:ascii="Sylfaen" w:hAnsi="Sylfaen"/>
          <w:color w:val="000000"/>
          <w:szCs w:val="22"/>
        </w:rPr>
        <w:t>средная</w:t>
      </w:r>
      <w:proofErr w:type="spellEnd"/>
      <w:r w:rsidRPr="007B043B">
        <w:rPr>
          <w:rFonts w:ascii="Sylfaen" w:hAnsi="Sylfaen"/>
          <w:color w:val="000000"/>
          <w:szCs w:val="22"/>
        </w:rPr>
        <w:t xml:space="preserve"> школа</w:t>
      </w:r>
      <w:r w:rsidRPr="00674015">
        <w:rPr>
          <w:rFonts w:ascii="Sylfaen" w:hAnsi="Sylfaen"/>
          <w:color w:val="000000"/>
          <w:szCs w:val="22"/>
          <w:lang w:val="hy-AM"/>
        </w:rPr>
        <w:t xml:space="preserve"> </w:t>
      </w:r>
      <w:r w:rsidRPr="00674015">
        <w:rPr>
          <w:rFonts w:ascii="GHEA Mariam" w:hAnsi="GHEA Mariam"/>
          <w:color w:val="000000"/>
          <w:szCs w:val="22"/>
          <w:lang w:val="af-ZA"/>
        </w:rPr>
        <w:t xml:space="preserve">» </w:t>
      </w:r>
      <w:r w:rsidRPr="00674015">
        <w:rPr>
          <w:rFonts w:ascii="GHEA Mariam" w:hAnsi="GHEA Mariam" w:cs="Arial"/>
          <w:color w:val="000000"/>
          <w:szCs w:val="22"/>
          <w:lang w:val="af-ZA"/>
        </w:rPr>
        <w:t>ГНКО</w:t>
      </w:r>
      <w:r w:rsidR="00642EFE" w:rsidRPr="009044F1">
        <w:rPr>
          <w:rFonts w:ascii="GHEA Grapalat" w:hAnsi="GHEA Grapalat"/>
          <w:i w:val="0"/>
          <w:sz w:val="24"/>
          <w:szCs w:val="24"/>
        </w:rPr>
        <w:t>, находящийся по адресу:</w:t>
      </w:r>
      <w:r w:rsidRPr="000B1916">
        <w:rPr>
          <w:rFonts w:ascii="GHEA Grapalat" w:hAnsi="GHEA Grapalat"/>
          <w:color w:val="000000"/>
        </w:rPr>
        <w:t xml:space="preserve"> </w:t>
      </w:r>
      <w:proofErr w:type="spellStart"/>
      <w:r w:rsidRPr="007B043B">
        <w:rPr>
          <w:rFonts w:ascii="GHEA Grapalat" w:hAnsi="GHEA Grapalat"/>
          <w:color w:val="000000"/>
        </w:rPr>
        <w:t>д</w:t>
      </w:r>
      <w:proofErr w:type="spellEnd"/>
      <w:r w:rsidRPr="007B043B">
        <w:rPr>
          <w:rFonts w:ascii="GHEA Grapalat" w:hAnsi="GHEA Grapalat"/>
          <w:color w:val="000000"/>
        </w:rPr>
        <w:t xml:space="preserve">, </w:t>
      </w:r>
      <w:proofErr w:type="spellStart"/>
      <w:r w:rsidRPr="007B043B">
        <w:rPr>
          <w:rFonts w:ascii="Sylfaen" w:hAnsi="Sylfaen"/>
          <w:color w:val="000000"/>
          <w:szCs w:val="22"/>
        </w:rPr>
        <w:t>Нагапетаван</w:t>
      </w:r>
      <w:proofErr w:type="spellEnd"/>
      <w:r w:rsidRPr="007B043B">
        <w:rPr>
          <w:rFonts w:ascii="GHEA Grapalat" w:hAnsi="GHEA Grapalat"/>
          <w:i w:val="0"/>
          <w:color w:val="000000"/>
        </w:rPr>
        <w:t xml:space="preserve"> </w:t>
      </w:r>
      <w:proofErr w:type="spellStart"/>
      <w:proofErr w:type="gramStart"/>
      <w:r w:rsidRPr="007B043B">
        <w:rPr>
          <w:rFonts w:ascii="GHEA Grapalat" w:hAnsi="GHEA Grapalat"/>
          <w:i w:val="0"/>
          <w:color w:val="000000"/>
        </w:rPr>
        <w:t>ул</w:t>
      </w:r>
      <w:proofErr w:type="spellEnd"/>
      <w:proofErr w:type="gramEnd"/>
      <w:r w:rsidRPr="007B043B">
        <w:rPr>
          <w:rFonts w:ascii="GHEA Grapalat" w:hAnsi="GHEA Grapalat"/>
          <w:color w:val="000000"/>
        </w:rPr>
        <w:t xml:space="preserve"> </w:t>
      </w:r>
      <w:r w:rsidRPr="00674015">
        <w:rPr>
          <w:rFonts w:ascii="GHEA Grapalat" w:hAnsi="GHEA Grapalat"/>
          <w:color w:val="000000"/>
          <w:lang w:val="hy-AM"/>
        </w:rPr>
        <w:t xml:space="preserve"> </w:t>
      </w:r>
      <w:r w:rsidRPr="007B043B">
        <w:rPr>
          <w:rFonts w:ascii="GHEA Grapalat" w:hAnsi="GHEA Grapalat"/>
          <w:i w:val="0"/>
          <w:color w:val="000000"/>
          <w:sz w:val="22"/>
          <w:szCs w:val="24"/>
        </w:rPr>
        <w:t>3,2/1</w:t>
      </w:r>
      <w:r w:rsidRPr="000B1916">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7B043B">
        <w:rPr>
          <w:rFonts w:ascii="GHEA Grapalat" w:hAnsi="GHEA Grapalat"/>
          <w:color w:val="000000"/>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0B1916" w:rsidRPr="00782D60" w:rsidRDefault="000B1916" w:rsidP="000B1916">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4775ED" w:rsidRDefault="00311076" w:rsidP="00B46D58">
      <w:pPr>
        <w:pStyle w:val="a3"/>
        <w:widowControl w:val="0"/>
        <w:spacing w:line="240" w:lineRule="auto"/>
        <w:ind w:firstLine="709"/>
        <w:jc w:val="left"/>
        <w:rPr>
          <w:rFonts w:ascii="GHEA Grapalat" w:hAnsi="GHEA Grapalat"/>
          <w:i w:val="0"/>
          <w:sz w:val="24"/>
          <w:szCs w:val="24"/>
        </w:rPr>
      </w:pPr>
    </w:p>
    <w:p w:rsidR="00347499" w:rsidRPr="000B1916" w:rsidRDefault="00347499" w:rsidP="00B46D58">
      <w:pPr>
        <w:pStyle w:val="a3"/>
        <w:widowControl w:val="0"/>
        <w:tabs>
          <w:tab w:val="left" w:pos="7230"/>
        </w:tabs>
        <w:spacing w:after="160" w:line="240" w:lineRule="auto"/>
        <w:ind w:left="1985" w:firstLine="0"/>
        <w:rPr>
          <w:rFonts w:ascii="GHEA Grapalat" w:hAnsi="GHEA Grapalat"/>
          <w:i w:val="0"/>
          <w:sz w:val="16"/>
          <w:szCs w:val="16"/>
          <w:lang w:val="hy-AM"/>
        </w:rPr>
      </w:pPr>
    </w:p>
    <w:p w:rsidR="00341A74" w:rsidRPr="003A1EBB" w:rsidRDefault="000B1916" w:rsidP="00B46D58">
      <w:pPr>
        <w:pStyle w:val="a3"/>
        <w:widowControl w:val="0"/>
        <w:spacing w:line="240" w:lineRule="auto"/>
        <w:ind w:firstLine="0"/>
        <w:rPr>
          <w:rFonts w:ascii="GHEA Grapalat" w:hAnsi="GHEA Grapalat"/>
          <w:i w:val="0"/>
          <w:sz w:val="24"/>
          <w:szCs w:val="24"/>
        </w:rPr>
      </w:pPr>
      <w:r w:rsidRPr="00674015">
        <w:rPr>
          <w:rFonts w:ascii="GHEA Grapalat" w:hAnsi="GHEA Grapalat"/>
          <w:color w:val="000000"/>
        </w:rPr>
        <w:t>Топливо</w:t>
      </w:r>
      <w:r>
        <w:rPr>
          <w:rFonts w:ascii="GHEA Grapalat" w:hAnsi="GHEA Grapalat"/>
          <w:color w:val="000000"/>
        </w:rPr>
        <w:t xml:space="preserve"> дизельное</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0B1916"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B1916">
        <w:rPr>
          <w:rFonts w:ascii="GHEA Grapalat" w:hAnsi="GHEA Grapalat"/>
          <w:i w:val="0"/>
          <w:sz w:val="24"/>
          <w:szCs w:val="24"/>
        </w:rPr>
        <w:t xml:space="preserve">13 </w:t>
      </w:r>
      <w:r w:rsidR="000B1916">
        <w:rPr>
          <w:rFonts w:ascii="GHEA Grapalat" w:hAnsi="GHEA Grapalat"/>
          <w:i w:val="0"/>
          <w:sz w:val="24"/>
          <w:szCs w:val="24"/>
          <w:lang w:val="hy-AM"/>
        </w:rPr>
        <w:t>։30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0B1916">
        <w:rPr>
          <w:rFonts w:ascii="GHEA Grapalat" w:hAnsi="GHEA Grapalat"/>
          <w:i w:val="0"/>
          <w:sz w:val="24"/>
          <w:szCs w:val="24"/>
          <w:lang w:val="hy-AM"/>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proofErr w:type="gramStart"/>
      <w:r w:rsidRPr="009044F1">
        <w:rPr>
          <w:rFonts w:ascii="GHEA Grapalat" w:hAnsi="GHEA Grapalat"/>
          <w:i w:val="0"/>
          <w:sz w:val="24"/>
          <w:szCs w:val="24"/>
        </w:rPr>
        <w:t xml:space="preserve">  .</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0B1916" w:rsidRPr="00674015">
        <w:rPr>
          <w:rFonts w:ascii="GHEA Grapalat" w:hAnsi="GHEA Grapalat"/>
          <w:i w:val="0"/>
          <w:color w:val="000000"/>
        </w:rPr>
        <w:t xml:space="preserve"> запрос котировок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BA5771" w:rsidRDefault="000B1916" w:rsidP="003F6ED1">
      <w:pPr>
        <w:pStyle w:val="a3"/>
        <w:widowControl w:val="0"/>
        <w:spacing w:after="160"/>
        <w:ind w:firstLine="0"/>
        <w:jc w:val="center"/>
        <w:rPr>
          <w:rFonts w:ascii="GHEA Grapalat" w:hAnsi="GHEA Grapalat"/>
          <w:i w:val="0"/>
          <w:sz w:val="16"/>
          <w:szCs w:val="24"/>
        </w:rPr>
      </w:pPr>
      <w:r w:rsidRPr="00674015">
        <w:rPr>
          <w:rFonts w:ascii="GHEA Mariam" w:hAnsi="GHEA Mariam"/>
          <w:color w:val="000000"/>
          <w:szCs w:val="22"/>
          <w:lang w:val="af-ZA"/>
        </w:rPr>
        <w:lastRenderedPageBreak/>
        <w:t xml:space="preserve">« </w:t>
      </w:r>
      <w:proofErr w:type="spellStart"/>
      <w:r w:rsidRPr="00674015">
        <w:rPr>
          <w:rFonts w:ascii="Sylfaen" w:hAnsi="Sylfaen"/>
          <w:color w:val="000000"/>
          <w:szCs w:val="22"/>
        </w:rPr>
        <w:t>Нагапетаванская</w:t>
      </w:r>
      <w:proofErr w:type="spellEnd"/>
      <w:r w:rsidRPr="00674015">
        <w:rPr>
          <w:rFonts w:ascii="Sylfaen" w:hAnsi="Sylfaen"/>
          <w:color w:val="000000"/>
          <w:szCs w:val="22"/>
        </w:rPr>
        <w:t xml:space="preserve"> </w:t>
      </w:r>
      <w:proofErr w:type="spellStart"/>
      <w:r w:rsidRPr="00674015">
        <w:rPr>
          <w:rFonts w:ascii="Sylfaen" w:hAnsi="Sylfaen"/>
          <w:color w:val="000000"/>
          <w:szCs w:val="22"/>
        </w:rPr>
        <w:t>средная</w:t>
      </w:r>
      <w:proofErr w:type="spellEnd"/>
      <w:r w:rsidRPr="00674015">
        <w:rPr>
          <w:rFonts w:ascii="Sylfaen" w:hAnsi="Sylfaen"/>
          <w:color w:val="000000"/>
          <w:szCs w:val="22"/>
        </w:rPr>
        <w:t xml:space="preserve"> школа</w:t>
      </w:r>
      <w:r w:rsidRPr="00674015">
        <w:rPr>
          <w:rFonts w:ascii="Sylfaen" w:hAnsi="Sylfaen"/>
          <w:color w:val="000000"/>
          <w:szCs w:val="22"/>
          <w:lang w:val="hy-AM"/>
        </w:rPr>
        <w:t xml:space="preserve"> </w:t>
      </w:r>
      <w:r w:rsidRPr="00674015">
        <w:rPr>
          <w:rFonts w:ascii="GHEA Mariam" w:hAnsi="GHEA Mariam"/>
          <w:color w:val="000000"/>
          <w:szCs w:val="22"/>
          <w:lang w:val="af-ZA"/>
        </w:rPr>
        <w:t xml:space="preserve">» </w:t>
      </w:r>
      <w:r w:rsidRPr="00674015">
        <w:rPr>
          <w:rFonts w:ascii="GHEA Mariam" w:hAnsi="GHEA Mariam" w:cs="Arial"/>
          <w:color w:val="000000"/>
          <w:szCs w:val="22"/>
          <w:lang w:val="af-ZA"/>
        </w:rPr>
        <w:t>ГНКО</w:t>
      </w:r>
      <w:r w:rsidRPr="00674015">
        <w:rPr>
          <w:rFonts w:ascii="GHEA Grapalat" w:hAnsi="GHEA Grapalat"/>
          <w:color w:val="000000"/>
        </w:rPr>
        <w:t xml:space="preserve"> </w:t>
      </w:r>
      <w:proofErr w:type="spellStart"/>
      <w:r w:rsidRPr="00674015">
        <w:rPr>
          <w:rFonts w:ascii="GHEA Grapalat" w:hAnsi="GHEA Grapalat"/>
          <w:color w:val="000000"/>
        </w:rPr>
        <w:t>д</w:t>
      </w:r>
      <w:proofErr w:type="spellEnd"/>
      <w:r w:rsidRPr="00674015">
        <w:rPr>
          <w:rFonts w:ascii="GHEA Grapalat" w:hAnsi="GHEA Grapalat"/>
          <w:color w:val="000000"/>
        </w:rPr>
        <w:t xml:space="preserve">, </w:t>
      </w:r>
      <w:proofErr w:type="spellStart"/>
      <w:r w:rsidRPr="00674015">
        <w:rPr>
          <w:rFonts w:ascii="Sylfaen" w:hAnsi="Sylfaen"/>
          <w:color w:val="000000"/>
          <w:szCs w:val="22"/>
        </w:rPr>
        <w:t>Нагапетаван</w:t>
      </w:r>
      <w:proofErr w:type="spellEnd"/>
      <w:r w:rsidRPr="00674015">
        <w:rPr>
          <w:rFonts w:ascii="GHEA Grapalat" w:hAnsi="GHEA Grapalat"/>
          <w:i w:val="0"/>
          <w:color w:val="000000"/>
        </w:rPr>
        <w:t xml:space="preserve"> </w:t>
      </w:r>
      <w:proofErr w:type="spellStart"/>
      <w:r w:rsidRPr="00674015">
        <w:rPr>
          <w:rFonts w:ascii="GHEA Grapalat" w:hAnsi="GHEA Grapalat"/>
          <w:i w:val="0"/>
          <w:color w:val="000000"/>
        </w:rPr>
        <w:t>ул</w:t>
      </w:r>
      <w:proofErr w:type="spellEnd"/>
      <w:r w:rsidRPr="00674015">
        <w:rPr>
          <w:rFonts w:ascii="GHEA Grapalat" w:hAnsi="GHEA Grapalat"/>
          <w:color w:val="000000"/>
        </w:rPr>
        <w:t xml:space="preserve"> </w:t>
      </w:r>
      <w:r w:rsidRPr="00674015">
        <w:rPr>
          <w:rFonts w:ascii="GHEA Grapalat" w:hAnsi="GHEA Grapalat"/>
          <w:color w:val="000000"/>
          <w:lang w:val="hy-AM"/>
        </w:rPr>
        <w:t xml:space="preserve"> </w:t>
      </w:r>
      <w:r w:rsidRPr="00674015">
        <w:rPr>
          <w:rFonts w:ascii="GHEA Grapalat" w:hAnsi="GHEA Grapalat"/>
          <w:i w:val="0"/>
          <w:color w:val="000000"/>
          <w:sz w:val="22"/>
          <w:szCs w:val="24"/>
        </w:rPr>
        <w:t>3,2/1</w:t>
      </w:r>
      <w:r w:rsidRPr="00674015">
        <w:rPr>
          <w:rFonts w:ascii="GHEA Grapalat" w:hAnsi="GHEA Grapalat"/>
          <w:color w:val="000000"/>
        </w:rPr>
        <w:t xml:space="preserve"> </w:t>
      </w:r>
      <w:r w:rsidR="003F6ED1" w:rsidRPr="000F11E5">
        <w:rPr>
          <w:rFonts w:ascii="GHEA Grapalat" w:hAnsi="GHEA Grapalat"/>
          <w:i w:val="0"/>
          <w:sz w:val="16"/>
          <w:szCs w:val="24"/>
        </w:rPr>
        <w:t>(адрес заказчика)</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000B1916">
        <w:rPr>
          <w:rFonts w:ascii="GHEA Grapalat" w:hAnsi="GHEA Grapalat"/>
          <w:i w:val="0"/>
          <w:sz w:val="24"/>
          <w:szCs w:val="24"/>
        </w:rPr>
        <w:t xml:space="preserve">13 </w:t>
      </w:r>
      <w:r w:rsidR="000B1916">
        <w:rPr>
          <w:rFonts w:ascii="GHEA Grapalat" w:hAnsi="GHEA Grapalat"/>
          <w:i w:val="0"/>
          <w:sz w:val="24"/>
          <w:szCs w:val="24"/>
          <w:lang w:val="hy-AM"/>
        </w:rPr>
        <w:t>։30</w:t>
      </w:r>
      <w:r w:rsidR="000B1916" w:rsidRPr="009044F1">
        <w:rPr>
          <w:rFonts w:ascii="GHEA Grapalat" w:hAnsi="GHEA Grapalat"/>
          <w:i w:val="0"/>
          <w:sz w:val="24"/>
          <w:szCs w:val="24"/>
        </w:rPr>
        <w:t xml:space="preserve"> </w:t>
      </w:r>
      <w:proofErr w:type="spellStart"/>
      <w:r w:rsidRPr="000F0CA8">
        <w:rPr>
          <w:rFonts w:ascii="GHEA Grapalat" w:hAnsi="GHEA Grapalat"/>
          <w:i w:val="0"/>
          <w:sz w:val="24"/>
          <w:szCs w:val="24"/>
        </w:rPr>
        <w:t>_часов</w:t>
      </w:r>
      <w:proofErr w:type="spellEnd"/>
      <w:r w:rsidRPr="000F0CA8">
        <w:rPr>
          <w:rFonts w:ascii="GHEA Grapalat" w:hAnsi="GHEA Grapalat"/>
          <w:i w:val="0"/>
          <w:sz w:val="24"/>
          <w:szCs w:val="24"/>
        </w:rPr>
        <w:t xml:space="preserve"> </w:t>
      </w:r>
      <w:r w:rsidR="000B1916">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Вскрытие заявок будет проводиться по адресу</w:t>
      </w:r>
      <w:proofErr w:type="gramStart"/>
      <w:r w:rsidRPr="000F0CA8">
        <w:rPr>
          <w:rFonts w:ascii="GHEA Grapalat" w:hAnsi="GHEA Grapalat"/>
          <w:i w:val="0"/>
          <w:sz w:val="24"/>
          <w:szCs w:val="24"/>
        </w:rPr>
        <w:t xml:space="preserve"> </w:t>
      </w:r>
      <w:r w:rsidR="000B1916" w:rsidRPr="00674015">
        <w:rPr>
          <w:rFonts w:ascii="GHEA Grapalat" w:hAnsi="GHEA Grapalat"/>
          <w:i w:val="0"/>
          <w:color w:val="000000"/>
        </w:rPr>
        <w:t>:</w:t>
      </w:r>
      <w:proofErr w:type="gramEnd"/>
      <w:r w:rsidR="000B1916" w:rsidRPr="00674015">
        <w:rPr>
          <w:rFonts w:ascii="GHEA Grapalat" w:hAnsi="GHEA Grapalat"/>
          <w:i w:val="0"/>
          <w:color w:val="000000"/>
        </w:rPr>
        <w:t xml:space="preserve"> </w:t>
      </w:r>
      <w:r w:rsidR="000B1916" w:rsidRPr="00674015">
        <w:rPr>
          <w:rFonts w:ascii="GHEA Grapalat" w:hAnsi="GHEA Grapalat"/>
          <w:color w:val="000000"/>
        </w:rPr>
        <w:t xml:space="preserve"> </w:t>
      </w:r>
      <w:r w:rsidR="000B1916" w:rsidRPr="00674015">
        <w:rPr>
          <w:rFonts w:ascii="GHEA Mariam" w:hAnsi="GHEA Mariam"/>
          <w:color w:val="000000"/>
          <w:szCs w:val="22"/>
          <w:lang w:val="af-ZA"/>
        </w:rPr>
        <w:t xml:space="preserve">« </w:t>
      </w:r>
      <w:proofErr w:type="spellStart"/>
      <w:r w:rsidR="000B1916" w:rsidRPr="00674015">
        <w:rPr>
          <w:rFonts w:ascii="Sylfaen" w:hAnsi="Sylfaen"/>
          <w:color w:val="000000"/>
          <w:szCs w:val="22"/>
        </w:rPr>
        <w:t>Нагапетаванская</w:t>
      </w:r>
      <w:proofErr w:type="spellEnd"/>
      <w:r w:rsidR="000B1916" w:rsidRPr="00674015">
        <w:rPr>
          <w:rFonts w:ascii="Sylfaen" w:hAnsi="Sylfaen"/>
          <w:color w:val="000000"/>
          <w:szCs w:val="22"/>
        </w:rPr>
        <w:t xml:space="preserve"> </w:t>
      </w:r>
      <w:proofErr w:type="spellStart"/>
      <w:r w:rsidR="000B1916" w:rsidRPr="00674015">
        <w:rPr>
          <w:rFonts w:ascii="Sylfaen" w:hAnsi="Sylfaen"/>
          <w:color w:val="000000"/>
          <w:szCs w:val="22"/>
        </w:rPr>
        <w:t>средная</w:t>
      </w:r>
      <w:proofErr w:type="spellEnd"/>
      <w:r w:rsidR="000B1916" w:rsidRPr="00674015">
        <w:rPr>
          <w:rFonts w:ascii="Sylfaen" w:hAnsi="Sylfaen"/>
          <w:color w:val="000000"/>
          <w:szCs w:val="22"/>
        </w:rPr>
        <w:t xml:space="preserve"> школа</w:t>
      </w:r>
      <w:r w:rsidR="000B1916" w:rsidRPr="00674015">
        <w:rPr>
          <w:rFonts w:ascii="Sylfaen" w:hAnsi="Sylfaen"/>
          <w:color w:val="000000"/>
          <w:szCs w:val="22"/>
          <w:lang w:val="hy-AM"/>
        </w:rPr>
        <w:t xml:space="preserve"> </w:t>
      </w:r>
      <w:r w:rsidR="000B1916" w:rsidRPr="00674015">
        <w:rPr>
          <w:rFonts w:ascii="GHEA Mariam" w:hAnsi="GHEA Mariam"/>
          <w:color w:val="000000"/>
          <w:szCs w:val="22"/>
          <w:lang w:val="af-ZA"/>
        </w:rPr>
        <w:t xml:space="preserve">» </w:t>
      </w:r>
      <w:r w:rsidR="000B1916" w:rsidRPr="00674015">
        <w:rPr>
          <w:rFonts w:ascii="GHEA Mariam" w:hAnsi="GHEA Mariam" w:cs="Arial"/>
          <w:color w:val="000000"/>
          <w:szCs w:val="22"/>
          <w:lang w:val="af-ZA"/>
        </w:rPr>
        <w:t>ГНКО</w:t>
      </w:r>
      <w:r w:rsidR="000B1916" w:rsidRPr="00674015">
        <w:rPr>
          <w:rFonts w:ascii="GHEA Grapalat" w:hAnsi="GHEA Grapalat"/>
          <w:color w:val="000000"/>
        </w:rPr>
        <w:t xml:space="preserve"> </w:t>
      </w:r>
      <w:proofErr w:type="spellStart"/>
      <w:r w:rsidR="000B1916" w:rsidRPr="00674015">
        <w:rPr>
          <w:rFonts w:ascii="GHEA Grapalat" w:hAnsi="GHEA Grapalat"/>
          <w:color w:val="000000"/>
        </w:rPr>
        <w:t>д</w:t>
      </w:r>
      <w:proofErr w:type="spellEnd"/>
      <w:r w:rsidR="000B1916" w:rsidRPr="00674015">
        <w:rPr>
          <w:rFonts w:ascii="GHEA Grapalat" w:hAnsi="GHEA Grapalat"/>
          <w:color w:val="000000"/>
        </w:rPr>
        <w:t xml:space="preserve">, </w:t>
      </w:r>
      <w:proofErr w:type="spellStart"/>
      <w:r w:rsidR="000B1916" w:rsidRPr="00674015">
        <w:rPr>
          <w:rFonts w:ascii="Sylfaen" w:hAnsi="Sylfaen"/>
          <w:color w:val="000000"/>
          <w:szCs w:val="22"/>
        </w:rPr>
        <w:t>Нагапетаван</w:t>
      </w:r>
      <w:proofErr w:type="spellEnd"/>
      <w:r w:rsidR="000B1916" w:rsidRPr="00674015">
        <w:rPr>
          <w:rFonts w:ascii="GHEA Grapalat" w:hAnsi="GHEA Grapalat"/>
          <w:i w:val="0"/>
          <w:color w:val="000000"/>
        </w:rPr>
        <w:t xml:space="preserve"> </w:t>
      </w:r>
      <w:proofErr w:type="spellStart"/>
      <w:proofErr w:type="gramStart"/>
      <w:r w:rsidR="000B1916" w:rsidRPr="00674015">
        <w:rPr>
          <w:rFonts w:ascii="GHEA Grapalat" w:hAnsi="GHEA Grapalat"/>
          <w:i w:val="0"/>
          <w:color w:val="000000"/>
        </w:rPr>
        <w:t>ул</w:t>
      </w:r>
      <w:proofErr w:type="spellEnd"/>
      <w:proofErr w:type="gramEnd"/>
      <w:r w:rsidR="000B1916" w:rsidRPr="00674015">
        <w:rPr>
          <w:rFonts w:ascii="GHEA Grapalat" w:hAnsi="GHEA Grapalat"/>
          <w:color w:val="000000"/>
        </w:rPr>
        <w:t xml:space="preserve"> </w:t>
      </w:r>
      <w:r w:rsidR="000B1916" w:rsidRPr="00674015">
        <w:rPr>
          <w:rFonts w:ascii="GHEA Grapalat" w:hAnsi="GHEA Grapalat"/>
          <w:color w:val="000000"/>
          <w:lang w:val="hy-AM"/>
        </w:rPr>
        <w:t xml:space="preserve"> </w:t>
      </w:r>
      <w:r w:rsidR="000B1916" w:rsidRPr="00674015">
        <w:rPr>
          <w:rFonts w:ascii="GHEA Grapalat" w:hAnsi="GHEA Grapalat"/>
          <w:i w:val="0"/>
          <w:color w:val="000000"/>
          <w:sz w:val="22"/>
          <w:szCs w:val="24"/>
        </w:rPr>
        <w:t>3,2/1</w:t>
      </w:r>
      <w:r w:rsidR="000B1916">
        <w:rPr>
          <w:rFonts w:ascii="GHEA Grapalat" w:hAnsi="GHEA Grapalat"/>
          <w:i w:val="0"/>
          <w:color w:val="000000"/>
        </w:rPr>
        <w:t>, в 1</w:t>
      </w:r>
      <w:r w:rsidR="000B1916">
        <w:rPr>
          <w:rFonts w:ascii="GHEA Grapalat" w:hAnsi="GHEA Grapalat"/>
          <w:i w:val="0"/>
          <w:color w:val="000000"/>
          <w:lang w:val="hy-AM"/>
        </w:rPr>
        <w:t>3</w:t>
      </w:r>
      <w:r w:rsidR="000B1916">
        <w:rPr>
          <w:rFonts w:ascii="GHEA Grapalat" w:hAnsi="GHEA Grapalat"/>
          <w:i w:val="0"/>
          <w:color w:val="000000"/>
        </w:rPr>
        <w:t>:</w:t>
      </w:r>
      <w:r w:rsidR="000B1916">
        <w:rPr>
          <w:rFonts w:ascii="GHEA Grapalat" w:hAnsi="GHEA Grapalat"/>
          <w:i w:val="0"/>
          <w:color w:val="000000"/>
          <w:lang w:val="hy-AM"/>
        </w:rPr>
        <w:t>3</w:t>
      </w:r>
      <w:r w:rsidR="000B1916" w:rsidRPr="00674015">
        <w:rPr>
          <w:rFonts w:ascii="GHEA Grapalat" w:hAnsi="GHEA Grapalat"/>
          <w:i w:val="0"/>
          <w:color w:val="000000"/>
        </w:rPr>
        <w:t>0 часов, "</w:t>
      </w:r>
      <w:r w:rsidR="000B1916">
        <w:rPr>
          <w:rFonts w:ascii="GHEA Grapalat" w:hAnsi="GHEA Grapalat"/>
          <w:i w:val="0"/>
          <w:color w:val="000000"/>
          <w:lang w:val="hy-AM"/>
        </w:rPr>
        <w:t>23</w:t>
      </w:r>
      <w:r w:rsidR="000B1916">
        <w:rPr>
          <w:rFonts w:ascii="GHEA Grapalat" w:hAnsi="GHEA Grapalat"/>
          <w:i w:val="0"/>
          <w:color w:val="000000"/>
        </w:rPr>
        <w:t xml:space="preserve">" " </w:t>
      </w:r>
      <w:r w:rsidR="000B1916">
        <w:rPr>
          <w:rFonts w:ascii="GHEA Grapalat" w:hAnsi="GHEA Grapalat"/>
          <w:i w:val="0"/>
          <w:color w:val="000000"/>
          <w:lang w:val="hy-AM"/>
        </w:rPr>
        <w:t>12</w:t>
      </w:r>
      <w:r w:rsidR="000B1916" w:rsidRPr="00674015">
        <w:rPr>
          <w:rFonts w:ascii="GHEA Grapalat" w:hAnsi="GHEA Grapalat"/>
          <w:i w:val="0"/>
          <w:color w:val="000000"/>
        </w:rPr>
        <w:t xml:space="preserve"> </w:t>
      </w:r>
      <w:r w:rsidR="000B1916">
        <w:rPr>
          <w:rFonts w:ascii="GHEA Grapalat" w:hAnsi="GHEA Grapalat"/>
          <w:i w:val="0"/>
          <w:color w:val="000000"/>
        </w:rPr>
        <w:t>" "201</w:t>
      </w:r>
      <w:r w:rsidR="000B1916">
        <w:rPr>
          <w:rFonts w:ascii="GHEA Grapalat" w:hAnsi="GHEA Grapalat"/>
          <w:i w:val="0"/>
          <w:color w:val="000000"/>
          <w:lang w:val="hy-AM"/>
        </w:rPr>
        <w:t>9</w:t>
      </w:r>
      <w:r w:rsidR="000B1916" w:rsidRPr="00674015">
        <w:rPr>
          <w:rFonts w:ascii="GHEA Grapalat" w:hAnsi="GHEA Grapalat"/>
          <w:i w:val="0"/>
          <w:color w:val="000000"/>
        </w:rPr>
        <w:t>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0B1916" w:rsidRDefault="000B1916" w:rsidP="00B46D58">
      <w:pPr>
        <w:pStyle w:val="a3"/>
        <w:widowControl w:val="0"/>
        <w:spacing w:after="160" w:line="240" w:lineRule="auto"/>
        <w:ind w:left="1701" w:firstLine="0"/>
        <w:rPr>
          <w:rFonts w:ascii="GHEA Grapalat" w:hAnsi="GHEA Grapalat"/>
          <w:i w:val="0"/>
          <w:sz w:val="24"/>
          <w:szCs w:val="24"/>
          <w:lang w:val="hy-AM"/>
        </w:rPr>
      </w:pPr>
      <w:proofErr w:type="spellStart"/>
      <w:r w:rsidRPr="00674015">
        <w:rPr>
          <w:rFonts w:ascii="GHEA Grapalat" w:hAnsi="GHEA Grapalat"/>
          <w:i w:val="0"/>
          <w:color w:val="000000"/>
          <w:u w:val="single"/>
        </w:rPr>
        <w:t>Арсену</w:t>
      </w:r>
      <w:proofErr w:type="spellEnd"/>
      <w:r w:rsidRPr="00674015">
        <w:rPr>
          <w:rFonts w:ascii="GHEA Grapalat" w:hAnsi="GHEA Grapalat"/>
          <w:i w:val="0"/>
          <w:color w:val="000000"/>
          <w:u w:val="single"/>
        </w:rPr>
        <w:t xml:space="preserve"> </w:t>
      </w:r>
      <w:proofErr w:type="spellStart"/>
      <w:r w:rsidRPr="00674015">
        <w:rPr>
          <w:rFonts w:ascii="GHEA Grapalat" w:hAnsi="GHEA Grapalat"/>
          <w:i w:val="0"/>
          <w:color w:val="000000"/>
          <w:u w:val="single"/>
        </w:rPr>
        <w:t>Аджатяну</w:t>
      </w:r>
      <w:proofErr w:type="spellEnd"/>
      <w:r w:rsidRPr="009044F1">
        <w:rPr>
          <w:rFonts w:ascii="GHEA Grapalat" w:hAnsi="GHEA Grapalat"/>
          <w:i w:val="0"/>
          <w:sz w:val="24"/>
          <w:szCs w:val="24"/>
        </w:rPr>
        <w:t xml:space="preserve"> </w:t>
      </w:r>
    </w:p>
    <w:p w:rsidR="00754697" w:rsidRPr="000B1916" w:rsidRDefault="00754697" w:rsidP="00B46D58">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0B1916">
        <w:rPr>
          <w:rFonts w:ascii="GHEA Grapalat" w:hAnsi="GHEA Grapalat"/>
          <w:i w:val="0"/>
          <w:sz w:val="24"/>
          <w:szCs w:val="24"/>
          <w:lang w:val="hy-AM"/>
        </w:rPr>
        <w:t>098690058</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0B1916" w:rsidRPr="00674015">
        <w:rPr>
          <w:rFonts w:ascii="Arial Unicode" w:hAnsi="Arial Unicode"/>
          <w:color w:val="000000"/>
          <w:sz w:val="24"/>
          <w:szCs w:val="24"/>
          <w:lang w:val="af-ZA"/>
        </w:rPr>
        <w:t>manukyanmarine@mail.</w:t>
      </w:r>
      <w:proofErr w:type="spellStart"/>
      <w:r w:rsidR="000B1916" w:rsidRPr="00674015">
        <w:rPr>
          <w:rFonts w:ascii="Arial Unicode" w:hAnsi="Arial Unicode"/>
          <w:color w:val="000000"/>
          <w:sz w:val="24"/>
          <w:szCs w:val="24"/>
        </w:rPr>
        <w:t>ru</w:t>
      </w:r>
      <w:proofErr w:type="spellEnd"/>
    </w:p>
    <w:p w:rsidR="000B1916" w:rsidRPr="00674015" w:rsidRDefault="00754282" w:rsidP="000B1916">
      <w:pPr>
        <w:pStyle w:val="a3"/>
        <w:spacing w:line="240" w:lineRule="auto"/>
        <w:ind w:firstLine="0"/>
        <w:rPr>
          <w:rFonts w:ascii="GHEA Mariam" w:hAnsi="GHEA Mariam" w:cs="Tahoma"/>
          <w:color w:val="000000"/>
          <w:szCs w:val="22"/>
          <w:lang w:val="af-ZA"/>
        </w:rPr>
      </w:pPr>
      <w:r>
        <w:rPr>
          <w:rFonts w:ascii="GHEA Grapalat" w:hAnsi="GHEA Grapalat"/>
          <w:i w:val="0"/>
          <w:sz w:val="24"/>
          <w:szCs w:val="24"/>
          <w:lang w:val="hy-AM"/>
        </w:rPr>
        <w:t xml:space="preserve">                          </w:t>
      </w:r>
      <w:r w:rsidR="00754697" w:rsidRPr="009044F1">
        <w:rPr>
          <w:rFonts w:ascii="GHEA Grapalat" w:hAnsi="GHEA Grapalat"/>
          <w:i w:val="0"/>
          <w:sz w:val="24"/>
          <w:szCs w:val="24"/>
        </w:rPr>
        <w:t xml:space="preserve">Заказчик </w:t>
      </w:r>
      <w:r w:rsidR="000B1916" w:rsidRPr="00674015">
        <w:rPr>
          <w:rFonts w:ascii="GHEA Mariam" w:hAnsi="GHEA Mariam"/>
          <w:color w:val="000000"/>
          <w:szCs w:val="22"/>
          <w:lang w:val="af-ZA"/>
        </w:rPr>
        <w:t xml:space="preserve">« </w:t>
      </w:r>
      <w:proofErr w:type="spellStart"/>
      <w:r w:rsidR="000B1916" w:rsidRPr="00674015">
        <w:rPr>
          <w:rFonts w:ascii="Sylfaen" w:hAnsi="Sylfaen"/>
          <w:color w:val="000000"/>
          <w:szCs w:val="22"/>
        </w:rPr>
        <w:t>Нагапетаванская</w:t>
      </w:r>
      <w:proofErr w:type="spellEnd"/>
      <w:r w:rsidR="000B1916" w:rsidRPr="00674015">
        <w:rPr>
          <w:rFonts w:ascii="Sylfaen" w:hAnsi="Sylfaen"/>
          <w:color w:val="000000"/>
          <w:szCs w:val="22"/>
        </w:rPr>
        <w:t xml:space="preserve"> </w:t>
      </w:r>
      <w:proofErr w:type="spellStart"/>
      <w:r w:rsidR="000B1916" w:rsidRPr="00674015">
        <w:rPr>
          <w:rFonts w:ascii="Sylfaen" w:hAnsi="Sylfaen"/>
          <w:color w:val="000000"/>
          <w:szCs w:val="22"/>
        </w:rPr>
        <w:t>средная</w:t>
      </w:r>
      <w:proofErr w:type="spellEnd"/>
      <w:r w:rsidR="000B1916" w:rsidRPr="00674015">
        <w:rPr>
          <w:rFonts w:ascii="Sylfaen" w:hAnsi="Sylfaen"/>
          <w:color w:val="000000"/>
          <w:szCs w:val="22"/>
        </w:rPr>
        <w:t xml:space="preserve"> школа</w:t>
      </w:r>
      <w:r w:rsidR="000B1916" w:rsidRPr="00674015">
        <w:rPr>
          <w:rFonts w:ascii="Sylfaen" w:hAnsi="Sylfaen"/>
          <w:color w:val="000000"/>
          <w:szCs w:val="22"/>
          <w:lang w:val="hy-AM"/>
        </w:rPr>
        <w:t xml:space="preserve"> </w:t>
      </w:r>
      <w:r w:rsidR="000B1916" w:rsidRPr="00674015">
        <w:rPr>
          <w:rFonts w:ascii="GHEA Mariam" w:hAnsi="GHEA Mariam"/>
          <w:color w:val="000000"/>
          <w:szCs w:val="22"/>
          <w:lang w:val="af-ZA"/>
        </w:rPr>
        <w:t xml:space="preserve">» </w:t>
      </w:r>
      <w:r w:rsidR="000B1916" w:rsidRPr="00674015">
        <w:rPr>
          <w:rFonts w:ascii="GHEA Mariam" w:hAnsi="GHEA Mariam" w:cs="Arial"/>
          <w:color w:val="000000"/>
          <w:szCs w:val="22"/>
          <w:lang w:val="af-ZA"/>
        </w:rPr>
        <w:t>ГНКО</w:t>
      </w:r>
    </w:p>
    <w:p w:rsidR="00754697" w:rsidRPr="000B1916" w:rsidRDefault="00754697" w:rsidP="00B46D58">
      <w:pPr>
        <w:pStyle w:val="a3"/>
        <w:widowControl w:val="0"/>
        <w:spacing w:line="240" w:lineRule="auto"/>
        <w:ind w:left="1701" w:firstLine="0"/>
        <w:jc w:val="left"/>
        <w:rPr>
          <w:rFonts w:ascii="GHEA Grapalat" w:hAnsi="GHEA Grapalat"/>
          <w:i w:val="0"/>
          <w:sz w:val="24"/>
          <w:szCs w:val="24"/>
          <w:u w:val="single"/>
          <w:lang w:val="af-ZA"/>
        </w:rPr>
      </w:pPr>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E360D0" w:rsidRPr="000F11E5">
        <w:rPr>
          <w:rFonts w:ascii="GHEA Grapalat" w:hAnsi="GHEA Grapalat"/>
          <w:i/>
        </w:rPr>
        <w:t xml:space="preserve">на </w:t>
      </w:r>
      <w:r w:rsidR="00E360D0" w:rsidRPr="00674015">
        <w:rPr>
          <w:rFonts w:ascii="GHEA Grapalat" w:hAnsi="GHEA Grapalat"/>
          <w:i/>
          <w:color w:val="000000"/>
        </w:rPr>
        <w:t xml:space="preserve"> 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E360D0" w:rsidRPr="00EE4F73">
        <w:rPr>
          <w:rFonts w:ascii="GHEA Grapalat" w:hAnsi="GHEA Grapalat"/>
          <w:bCs/>
          <w:i/>
          <w:iCs/>
          <w:color w:val="000000"/>
          <w:sz w:val="22"/>
          <w:szCs w:val="22"/>
          <w:lang w:val="hy-AM"/>
        </w:rPr>
        <w:t>ՇՄՆՄԴ – ԳՀԱՊՁԲ 20</w:t>
      </w:r>
      <w:r w:rsidR="00E360D0" w:rsidRPr="00EE4F73">
        <w:rPr>
          <w:rFonts w:ascii="GHEA Grapalat" w:hAnsi="GHEA Grapalat" w:cs="Sylfaen"/>
          <w:i/>
          <w:lang w:val="hy-AM"/>
        </w:rPr>
        <w:t xml:space="preserve"> </w:t>
      </w:r>
      <w:r w:rsidR="00E360D0" w:rsidRPr="00EE4F73">
        <w:rPr>
          <w:rFonts w:ascii="GHEA Grapalat" w:hAnsi="GHEA Grapalat" w:cs="Sylfaen"/>
          <w:i/>
          <w:lang w:val="af-ZA"/>
        </w:rPr>
        <w:t>/</w:t>
      </w:r>
      <w:r w:rsidR="00E360D0" w:rsidRPr="00EE4F73">
        <w:rPr>
          <w:rFonts w:ascii="GHEA Grapalat" w:hAnsi="GHEA Grapalat" w:cs="Sylfaen"/>
          <w:i/>
          <w:lang w:val="hy-AM"/>
        </w:rPr>
        <w:t xml:space="preserve"> 1</w:t>
      </w:r>
      <w:r w:rsidR="00E360D0" w:rsidRPr="00EE4F73">
        <w:rPr>
          <w:rFonts w:ascii="GHEA Grapalat" w:hAnsi="GHEA Grapalat"/>
          <w:i/>
          <w:u w:val="single"/>
          <w:lang w:val="af-ZA"/>
        </w:rPr>
        <w:t xml:space="preserve">  </w:t>
      </w:r>
      <w:r w:rsidR="001B32D9" w:rsidRPr="001B32D9">
        <w:rPr>
          <w:rFonts w:ascii="GHEA Grapalat" w:hAnsi="GHEA Grapalat" w:cs="Times Armenian"/>
          <w:i/>
        </w:rPr>
        <w:br/>
      </w:r>
      <w:r w:rsidR="00A46F92">
        <w:rPr>
          <w:rFonts w:ascii="GHEA Grapalat" w:hAnsi="GHEA Grapalat"/>
          <w:i/>
        </w:rPr>
        <w:t xml:space="preserve">№ </w:t>
      </w:r>
      <w:r w:rsidR="00E360D0">
        <w:rPr>
          <w:rFonts w:ascii="GHEA Grapalat" w:hAnsi="GHEA Grapalat"/>
          <w:i/>
          <w:lang w:val="hy-AM"/>
        </w:rPr>
        <w:t>1</w:t>
      </w:r>
      <w:r w:rsidR="00096865" w:rsidRPr="009044F1">
        <w:rPr>
          <w:rFonts w:ascii="GHEA Grapalat" w:hAnsi="GHEA Grapalat"/>
          <w:i/>
        </w:rPr>
        <w:t xml:space="preserve"> от </w:t>
      </w:r>
      <w:r w:rsidR="00E360D0">
        <w:rPr>
          <w:rFonts w:ascii="GHEA Grapalat" w:hAnsi="GHEA Grapalat"/>
          <w:i/>
          <w:lang w:val="hy-AM"/>
        </w:rPr>
        <w:t>13,12,</w:t>
      </w:r>
      <w:r w:rsidR="00096865" w:rsidRPr="009044F1">
        <w:rPr>
          <w:rFonts w:ascii="GHEA Grapalat" w:hAnsi="GHEA Grapalat"/>
          <w:i/>
        </w:rPr>
        <w:t xml:space="preserve"> 20</w:t>
      </w:r>
      <w:r w:rsidR="00E360D0">
        <w:rPr>
          <w:rFonts w:ascii="GHEA Grapalat" w:hAnsi="GHEA Grapalat"/>
          <w:i/>
          <w:lang w:val="hy-AM"/>
        </w:rPr>
        <w:t>19</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360D0" w:rsidRPr="00E360D0" w:rsidRDefault="00E360D0" w:rsidP="00E360D0">
      <w:pPr>
        <w:pStyle w:val="a3"/>
        <w:spacing w:line="240" w:lineRule="auto"/>
        <w:ind w:firstLine="0"/>
        <w:jc w:val="center"/>
        <w:rPr>
          <w:rFonts w:ascii="GHEA Mariam" w:hAnsi="GHEA Mariam" w:cs="Tahoma"/>
          <w:color w:val="000000"/>
          <w:sz w:val="40"/>
          <w:szCs w:val="40"/>
          <w:lang w:val="af-ZA"/>
        </w:rPr>
      </w:pPr>
      <w:r w:rsidRPr="00E360D0">
        <w:rPr>
          <w:rFonts w:ascii="GHEA Mariam" w:hAnsi="GHEA Mariam"/>
          <w:color w:val="000000"/>
          <w:sz w:val="40"/>
          <w:szCs w:val="40"/>
          <w:lang w:val="af-ZA"/>
        </w:rPr>
        <w:t xml:space="preserve">« </w:t>
      </w:r>
      <w:proofErr w:type="spellStart"/>
      <w:r w:rsidRPr="00E360D0">
        <w:rPr>
          <w:rFonts w:ascii="Sylfaen" w:hAnsi="Sylfaen"/>
          <w:color w:val="000000"/>
          <w:sz w:val="40"/>
          <w:szCs w:val="40"/>
        </w:rPr>
        <w:t>Нагапетаванская</w:t>
      </w:r>
      <w:proofErr w:type="spellEnd"/>
      <w:r w:rsidRPr="00E360D0">
        <w:rPr>
          <w:rFonts w:ascii="Sylfaen" w:hAnsi="Sylfaen"/>
          <w:color w:val="000000"/>
          <w:sz w:val="40"/>
          <w:szCs w:val="40"/>
        </w:rPr>
        <w:t xml:space="preserve"> </w:t>
      </w:r>
      <w:proofErr w:type="spellStart"/>
      <w:r w:rsidRPr="00E360D0">
        <w:rPr>
          <w:rFonts w:ascii="Sylfaen" w:hAnsi="Sylfaen"/>
          <w:color w:val="000000"/>
          <w:sz w:val="40"/>
          <w:szCs w:val="40"/>
        </w:rPr>
        <w:t>средная</w:t>
      </w:r>
      <w:proofErr w:type="spellEnd"/>
      <w:r w:rsidRPr="00E360D0">
        <w:rPr>
          <w:rFonts w:ascii="Sylfaen" w:hAnsi="Sylfaen"/>
          <w:color w:val="000000"/>
          <w:sz w:val="40"/>
          <w:szCs w:val="40"/>
        </w:rPr>
        <w:t xml:space="preserve"> школа</w:t>
      </w:r>
      <w:r w:rsidRPr="00E360D0">
        <w:rPr>
          <w:rFonts w:ascii="Sylfaen" w:hAnsi="Sylfaen"/>
          <w:color w:val="000000"/>
          <w:sz w:val="40"/>
          <w:szCs w:val="40"/>
          <w:lang w:val="hy-AM"/>
        </w:rPr>
        <w:t xml:space="preserve"> </w:t>
      </w:r>
      <w:r w:rsidRPr="00E360D0">
        <w:rPr>
          <w:rFonts w:ascii="GHEA Mariam" w:hAnsi="GHEA Mariam"/>
          <w:color w:val="000000"/>
          <w:sz w:val="40"/>
          <w:szCs w:val="40"/>
          <w:lang w:val="af-ZA"/>
        </w:rPr>
        <w:t xml:space="preserve">» </w:t>
      </w:r>
      <w:r w:rsidRPr="00E360D0">
        <w:rPr>
          <w:rFonts w:ascii="GHEA Mariam" w:hAnsi="GHEA Mariam" w:cs="Arial"/>
          <w:color w:val="000000"/>
          <w:sz w:val="40"/>
          <w:szCs w:val="40"/>
          <w:lang w:val="af-ZA"/>
        </w:rPr>
        <w:t>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E360D0" w:rsidRPr="00E360D0" w:rsidRDefault="002B32D6" w:rsidP="00E360D0">
      <w:pPr>
        <w:pStyle w:val="a3"/>
        <w:spacing w:line="240" w:lineRule="auto"/>
        <w:ind w:firstLine="0"/>
        <w:jc w:val="center"/>
        <w:rPr>
          <w:rFonts w:ascii="GHEA Mariam" w:hAnsi="GHEA Mariam" w:cs="Tahoma"/>
          <w:color w:val="000000"/>
          <w:sz w:val="24"/>
          <w:szCs w:val="24"/>
          <w:lang w:val="af-ZA"/>
        </w:rPr>
      </w:pPr>
      <w:r w:rsidRPr="00E360D0">
        <w:rPr>
          <w:rFonts w:ascii="GHEA Grapalat" w:hAnsi="GHEA Grapalat"/>
          <w:sz w:val="24"/>
          <w:szCs w:val="24"/>
        </w:rPr>
        <w:t xml:space="preserve">НА </w:t>
      </w:r>
      <w:r w:rsidR="00E360D0" w:rsidRPr="00E360D0">
        <w:rPr>
          <w:rFonts w:ascii="GHEA Grapalat" w:hAnsi="GHEA Grapalat"/>
          <w:i w:val="0"/>
          <w:color w:val="000000"/>
          <w:sz w:val="24"/>
          <w:szCs w:val="24"/>
        </w:rPr>
        <w:t>запрос котировок</w:t>
      </w:r>
      <w:r w:rsidRPr="00E360D0">
        <w:rPr>
          <w:rFonts w:ascii="GHEA Grapalat" w:hAnsi="GHEA Grapalat"/>
          <w:sz w:val="24"/>
          <w:szCs w:val="24"/>
        </w:rPr>
        <w:t xml:space="preserve">, ОБЪЯВЛЕННЫЙ С ЦЕЛЬЮ ПРИОБРЕТЕНИЯ </w:t>
      </w:r>
      <w:r w:rsidR="00E360D0" w:rsidRPr="00E360D0">
        <w:rPr>
          <w:rFonts w:ascii="GHEA Grapalat" w:hAnsi="GHEA Grapalat"/>
          <w:color w:val="000000"/>
          <w:sz w:val="24"/>
          <w:szCs w:val="24"/>
        </w:rPr>
        <w:t>Топливо дизельное</w:t>
      </w:r>
      <w:r w:rsidRPr="00E360D0">
        <w:rPr>
          <w:rFonts w:ascii="GHEA Grapalat" w:hAnsi="GHEA Grapalat"/>
          <w:sz w:val="24"/>
          <w:szCs w:val="24"/>
        </w:rPr>
        <w:t xml:space="preserve"> ДЛЯ НУЖД </w:t>
      </w:r>
      <w:r w:rsidR="00E360D0" w:rsidRPr="00E360D0">
        <w:rPr>
          <w:rFonts w:ascii="GHEA Mariam" w:hAnsi="GHEA Mariam"/>
          <w:color w:val="000000"/>
          <w:sz w:val="24"/>
          <w:szCs w:val="24"/>
          <w:lang w:val="af-ZA"/>
        </w:rPr>
        <w:t xml:space="preserve">« </w:t>
      </w:r>
      <w:proofErr w:type="spellStart"/>
      <w:r w:rsidR="00E360D0" w:rsidRPr="00E360D0">
        <w:rPr>
          <w:rFonts w:ascii="Sylfaen" w:hAnsi="Sylfaen"/>
          <w:color w:val="000000"/>
          <w:sz w:val="24"/>
          <w:szCs w:val="24"/>
        </w:rPr>
        <w:t>Нагапетаванская</w:t>
      </w:r>
      <w:proofErr w:type="spellEnd"/>
      <w:r w:rsidR="00E360D0" w:rsidRPr="00E360D0">
        <w:rPr>
          <w:rFonts w:ascii="Sylfaen" w:hAnsi="Sylfaen"/>
          <w:color w:val="000000"/>
          <w:sz w:val="24"/>
          <w:szCs w:val="24"/>
        </w:rPr>
        <w:t xml:space="preserve"> </w:t>
      </w:r>
      <w:proofErr w:type="spellStart"/>
      <w:r w:rsidR="00E360D0" w:rsidRPr="00E360D0">
        <w:rPr>
          <w:rFonts w:ascii="Sylfaen" w:hAnsi="Sylfaen"/>
          <w:color w:val="000000"/>
          <w:sz w:val="24"/>
          <w:szCs w:val="24"/>
        </w:rPr>
        <w:t>средная</w:t>
      </w:r>
      <w:proofErr w:type="spellEnd"/>
      <w:r w:rsidR="00E360D0" w:rsidRPr="00E360D0">
        <w:rPr>
          <w:rFonts w:ascii="Sylfaen" w:hAnsi="Sylfaen"/>
          <w:color w:val="000000"/>
          <w:sz w:val="24"/>
          <w:szCs w:val="24"/>
        </w:rPr>
        <w:t xml:space="preserve"> школа</w:t>
      </w:r>
      <w:r w:rsidR="00E360D0" w:rsidRPr="00E360D0">
        <w:rPr>
          <w:rFonts w:ascii="Sylfaen" w:hAnsi="Sylfaen"/>
          <w:color w:val="000000"/>
          <w:sz w:val="24"/>
          <w:szCs w:val="24"/>
          <w:lang w:val="hy-AM"/>
        </w:rPr>
        <w:t xml:space="preserve"> </w:t>
      </w:r>
      <w:r w:rsidR="00E360D0" w:rsidRPr="00E360D0">
        <w:rPr>
          <w:rFonts w:ascii="GHEA Mariam" w:hAnsi="GHEA Mariam"/>
          <w:color w:val="000000"/>
          <w:sz w:val="24"/>
          <w:szCs w:val="24"/>
          <w:lang w:val="af-ZA"/>
        </w:rPr>
        <w:t xml:space="preserve">» </w:t>
      </w:r>
      <w:r w:rsidR="00E360D0" w:rsidRPr="00E360D0">
        <w:rPr>
          <w:rFonts w:ascii="GHEA Mariam" w:hAnsi="GHEA Mariam" w:cs="Arial"/>
          <w:color w:val="000000"/>
          <w:sz w:val="24"/>
          <w:szCs w:val="24"/>
          <w:lang w:val="af-ZA"/>
        </w:rPr>
        <w:t>ГНКО</w:t>
      </w:r>
    </w:p>
    <w:p w:rsidR="00CE0D95" w:rsidRPr="00E360D0" w:rsidRDefault="00CE0D95" w:rsidP="00E360D0">
      <w:pPr>
        <w:pStyle w:val="aa"/>
        <w:widowControl w:val="0"/>
        <w:spacing w:after="160"/>
        <w:ind w:right="-7"/>
        <w:jc w:val="center"/>
        <w:rPr>
          <w:rFonts w:ascii="GHEA Grapalat" w:hAnsi="GHEA Grapalat"/>
          <w:lang w:val="af-ZA"/>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E360D0" w:rsidP="00E360D0">
      <w:pPr>
        <w:widowControl w:val="0"/>
        <w:rPr>
          <w:rFonts w:ascii="GHEA Grapalat" w:hAnsi="GHEA Grapalat"/>
          <w:sz w:val="20"/>
          <w:szCs w:val="20"/>
        </w:rPr>
      </w:pPr>
      <w:r w:rsidRPr="00E360D0">
        <w:rPr>
          <w:rFonts w:ascii="GHEA Grapalat" w:hAnsi="GHEA Grapalat"/>
          <w:color w:val="000000"/>
        </w:rPr>
        <w:t>Топливо дизельное</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E360D0">
        <w:rPr>
          <w:rFonts w:ascii="GHEA Mariam" w:hAnsi="GHEA Mariam"/>
          <w:color w:val="000000"/>
          <w:lang w:val="af-ZA"/>
        </w:rPr>
        <w:t xml:space="preserve">« </w:t>
      </w:r>
      <w:proofErr w:type="spellStart"/>
      <w:r w:rsidRPr="00E360D0">
        <w:rPr>
          <w:rFonts w:ascii="Sylfaen" w:hAnsi="Sylfaen"/>
          <w:color w:val="000000"/>
        </w:rPr>
        <w:t>Нагапетаванская</w:t>
      </w:r>
      <w:proofErr w:type="spellEnd"/>
      <w:r w:rsidRPr="00E360D0">
        <w:rPr>
          <w:rFonts w:ascii="Sylfaen" w:hAnsi="Sylfaen"/>
          <w:color w:val="000000"/>
        </w:rPr>
        <w:t xml:space="preserve"> </w:t>
      </w:r>
      <w:proofErr w:type="spellStart"/>
      <w:r w:rsidRPr="00E360D0">
        <w:rPr>
          <w:rFonts w:ascii="Sylfaen" w:hAnsi="Sylfaen"/>
          <w:color w:val="000000"/>
        </w:rPr>
        <w:t>средная</w:t>
      </w:r>
      <w:proofErr w:type="spellEnd"/>
      <w:r w:rsidRPr="00E360D0">
        <w:rPr>
          <w:rFonts w:ascii="Sylfaen" w:hAnsi="Sylfaen"/>
          <w:color w:val="000000"/>
        </w:rPr>
        <w:t xml:space="preserve"> школа</w:t>
      </w:r>
      <w:r w:rsidRPr="00E360D0">
        <w:rPr>
          <w:rFonts w:ascii="Sylfaen" w:hAnsi="Sylfaen"/>
          <w:color w:val="000000"/>
          <w:lang w:val="hy-AM"/>
        </w:rPr>
        <w:t xml:space="preserve"> </w:t>
      </w:r>
      <w:r w:rsidRPr="00E360D0">
        <w:rPr>
          <w:rFonts w:ascii="GHEA Mariam" w:hAnsi="GHEA Mariam"/>
          <w:color w:val="000000"/>
          <w:lang w:val="af-ZA"/>
        </w:rPr>
        <w:t xml:space="preserve">» </w:t>
      </w:r>
      <w:r w:rsidRPr="00E360D0">
        <w:rPr>
          <w:rFonts w:ascii="GHEA Mariam" w:hAnsi="GHEA Mariam" w:cs="Arial"/>
          <w:color w:val="000000"/>
          <w:lang w:val="af-ZA"/>
        </w:rPr>
        <w:t>ГНКО</w:t>
      </w:r>
      <w:r w:rsidRPr="00EC400D">
        <w:rPr>
          <w:rFonts w:ascii="GHEA Grapalat" w:hAnsi="GHEA Grapalat"/>
          <w:sz w:val="20"/>
          <w:szCs w:val="20"/>
        </w:rPr>
        <w:t xml:space="preserve"> </w:t>
      </w:r>
    </w:p>
    <w:p w:rsidR="00160AE4" w:rsidRPr="003A1EBB" w:rsidRDefault="00160AE4" w:rsidP="00B46D58">
      <w:pPr>
        <w:widowControl w:val="0"/>
        <w:spacing w:after="160"/>
        <w:ind w:firstLine="567"/>
        <w:jc w:val="center"/>
        <w:rPr>
          <w:rFonts w:ascii="GHEA Grapalat" w:hAnsi="GHEA Grapalat"/>
        </w:rPr>
      </w:pPr>
    </w:p>
    <w:p w:rsidR="00E360D0" w:rsidRPr="00915CFE" w:rsidRDefault="00E360D0" w:rsidP="00E360D0">
      <w:pPr>
        <w:widowControl w:val="0"/>
        <w:spacing w:after="160" w:line="360" w:lineRule="auto"/>
        <w:jc w:val="center"/>
        <w:rPr>
          <w:rFonts w:ascii="GHEA Grapalat" w:hAnsi="GHEA Grapalat"/>
          <w:b/>
        </w:rPr>
      </w:pPr>
      <w:r w:rsidRPr="00AA5BD2">
        <w:rPr>
          <w:rFonts w:ascii="GHEA Grapalat" w:hAnsi="GHEA Grapalat"/>
          <w:b/>
        </w:rPr>
        <w:t xml:space="preserve">ПРИГЛАШЕНИЯ НА ЗАПРОС КОТИРОВОК, </w:t>
      </w:r>
      <w:r w:rsidRPr="00AA5BD2">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E360D0" w:rsidRPr="00AF2B68">
        <w:rPr>
          <w:rFonts w:ascii="GHEA Grapalat" w:hAnsi="GHEA Grapalat"/>
          <w:spacing w:val="-6"/>
        </w:rPr>
        <w:t>запрос котировок</w:t>
      </w:r>
      <w:r w:rsidR="00096865" w:rsidRPr="006D2DF7">
        <w:rPr>
          <w:rFonts w:ascii="GHEA Grapalat" w:hAnsi="GHEA Grapalat"/>
          <w:spacing w:val="-6"/>
        </w:rPr>
        <w:t xml:space="preserve">, </w:t>
      </w:r>
      <w:proofErr w:type="gramStart"/>
      <w:r w:rsidR="00096865" w:rsidRPr="006D2DF7">
        <w:rPr>
          <w:rFonts w:ascii="GHEA Grapalat" w:hAnsi="GHEA Grapalat"/>
          <w:spacing w:val="-6"/>
        </w:rPr>
        <w:t>проводимом</w:t>
      </w:r>
      <w:proofErr w:type="gramEnd"/>
      <w:r w:rsidR="00096865" w:rsidRPr="006D2DF7">
        <w:rPr>
          <w:rFonts w:ascii="GHEA Grapalat" w:hAnsi="GHEA Grapalat"/>
          <w:spacing w:val="-6"/>
        </w:rPr>
        <w:t xml:space="preserve"> под кодом </w:t>
      </w:r>
      <w:r w:rsidR="00E360D0" w:rsidRPr="00EE4F73">
        <w:rPr>
          <w:rFonts w:ascii="GHEA Grapalat" w:hAnsi="GHEA Grapalat"/>
          <w:bCs/>
          <w:i/>
          <w:iCs/>
          <w:color w:val="000000"/>
          <w:sz w:val="22"/>
          <w:szCs w:val="22"/>
          <w:lang w:val="hy-AM"/>
        </w:rPr>
        <w:t>ՇՄՆՄԴ – ԳՀԱՊՁԲ 20</w:t>
      </w:r>
      <w:r w:rsidR="00E360D0" w:rsidRPr="00EE4F73">
        <w:rPr>
          <w:rFonts w:ascii="GHEA Grapalat" w:hAnsi="GHEA Grapalat" w:cs="Sylfaen"/>
          <w:i/>
          <w:lang w:val="hy-AM"/>
        </w:rPr>
        <w:t xml:space="preserve"> </w:t>
      </w:r>
      <w:r w:rsidR="00E360D0" w:rsidRPr="00EE4F73">
        <w:rPr>
          <w:rFonts w:ascii="GHEA Grapalat" w:hAnsi="GHEA Grapalat" w:cs="Sylfaen"/>
          <w:i/>
          <w:lang w:val="af-ZA"/>
        </w:rPr>
        <w:t>/</w:t>
      </w:r>
      <w:r w:rsidR="00E360D0" w:rsidRPr="00EE4F73">
        <w:rPr>
          <w:rFonts w:ascii="GHEA Grapalat" w:hAnsi="GHEA Grapalat" w:cs="Sylfaen"/>
          <w:i/>
          <w:lang w:val="hy-AM"/>
        </w:rPr>
        <w:t xml:space="preserve"> 1</w:t>
      </w:r>
      <w:r w:rsidR="00E360D0">
        <w:rPr>
          <w:rFonts w:ascii="GHEA Grapalat" w:hAnsi="GHEA Grapalat" w:cs="Sylfaen"/>
          <w:i/>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360D0" w:rsidRPr="00AE2768" w:rsidRDefault="00A81DD5" w:rsidP="00E360D0">
      <w:pPr>
        <w:pStyle w:val="23"/>
        <w:spacing w:line="240" w:lineRule="auto"/>
        <w:ind w:firstLine="567"/>
        <w:rPr>
          <w:rFonts w:ascii="GHEA Grapalat" w:hAnsi="GHEA Grapalat"/>
        </w:rPr>
      </w:pPr>
      <w:r w:rsidRPr="009044F1">
        <w:rPr>
          <w:rFonts w:ascii="GHEA Grapalat" w:hAnsi="GHEA Grapalat"/>
          <w:sz w:val="24"/>
          <w:szCs w:val="24"/>
        </w:rPr>
        <w:t>Адрес электронной почты секретаря оценочной комиссии "</w:t>
      </w:r>
      <w:r w:rsidR="00E360D0" w:rsidRPr="00E360D0">
        <w:rPr>
          <w:rFonts w:ascii="Arial Unicode" w:hAnsi="Arial Unicode"/>
          <w:color w:val="000000"/>
          <w:sz w:val="24"/>
          <w:szCs w:val="24"/>
        </w:rPr>
        <w:t xml:space="preserve"> </w:t>
      </w:r>
      <w:r w:rsidR="00E360D0" w:rsidRPr="00674015">
        <w:rPr>
          <w:rFonts w:ascii="Arial Unicode" w:hAnsi="Arial Unicode"/>
          <w:color w:val="000000"/>
          <w:sz w:val="24"/>
          <w:szCs w:val="24"/>
        </w:rPr>
        <w:t>manukyanmarine@mail.</w:t>
      </w:r>
      <w:r w:rsidR="00E360D0" w:rsidRPr="000E3987">
        <w:rPr>
          <w:rFonts w:ascii="Arial Unicode" w:hAnsi="Arial Unicode"/>
          <w:color w:val="000000"/>
          <w:sz w:val="24"/>
          <w:szCs w:val="24"/>
        </w:rPr>
        <w:t>ru</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E360D0" w:rsidP="00B46D58">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w:t>
      </w:r>
      <w:proofErr w:type="gramStart"/>
      <w:r w:rsidRPr="009044F1">
        <w:rPr>
          <w:rFonts w:ascii="GHEA Grapalat" w:hAnsi="GHEA Grapalat"/>
        </w:rPr>
        <w:t>хозяйство</w:t>
      </w:r>
      <w:proofErr w:type="gramEnd"/>
      <w:r w:rsidRPr="009044F1">
        <w:rPr>
          <w:rFonts w:ascii="GHEA Grapalat" w:hAnsi="GHEA Grapalat"/>
        </w:rPr>
        <w:t xml:space="preserve">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w:t>
      </w:r>
      <w:proofErr w:type="gramStart"/>
      <w:r w:rsidRPr="009044F1">
        <w:rPr>
          <w:rFonts w:ascii="GHEA Grapalat" w:hAnsi="GHEA Grapalat"/>
          <w:color w:val="000000"/>
        </w:rPr>
        <w:t>лицо</w:t>
      </w:r>
      <w:proofErr w:type="gramEnd"/>
      <w:r w:rsidRPr="009044F1">
        <w:rPr>
          <w:rFonts w:ascii="GHEA Grapalat" w:hAnsi="GHEA Grapalat"/>
          <w:color w:val="000000"/>
        </w:rPr>
        <w:t xml:space="preserve">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w:t>
      </w:r>
      <w:r w:rsidRPr="00995804">
        <w:rPr>
          <w:rFonts w:ascii="GHEA Grapalat" w:hAnsi="GHEA Grapalat"/>
        </w:rPr>
        <w:lastRenderedPageBreak/>
        <w:t>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E360D0">
        <w:rPr>
          <w:rFonts w:ascii="GHEA Grapalat" w:hAnsi="GHEA Grapalat"/>
          <w:sz w:val="24"/>
          <w:szCs w:val="24"/>
          <w:lang w:val="hy-AM"/>
        </w:rPr>
        <w:t>13։30</w:t>
      </w:r>
      <w:r w:rsidR="00E360D0">
        <w:rPr>
          <w:rFonts w:ascii="GHEA Grapalat" w:hAnsi="GHEA Grapalat"/>
          <w:sz w:val="24"/>
          <w:szCs w:val="24"/>
        </w:rPr>
        <w:t>" часов "</w:t>
      </w:r>
      <w:r w:rsidR="00E360D0">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E360D0" w:rsidRPr="00674015">
        <w:rPr>
          <w:rFonts w:ascii="GHEA Mariam" w:hAnsi="GHEA Mariam"/>
          <w:color w:val="000000"/>
          <w:szCs w:val="22"/>
          <w:lang w:val="af-ZA"/>
        </w:rPr>
        <w:t xml:space="preserve">« </w:t>
      </w:r>
      <w:proofErr w:type="spellStart"/>
      <w:r w:rsidR="00E360D0" w:rsidRPr="00674015">
        <w:rPr>
          <w:rFonts w:ascii="Sylfaen" w:hAnsi="Sylfaen"/>
          <w:color w:val="000000"/>
          <w:szCs w:val="22"/>
        </w:rPr>
        <w:t>Нагапетаванская</w:t>
      </w:r>
      <w:proofErr w:type="spellEnd"/>
      <w:r w:rsidR="00E360D0" w:rsidRPr="00674015">
        <w:rPr>
          <w:rFonts w:ascii="Sylfaen" w:hAnsi="Sylfaen"/>
          <w:color w:val="000000"/>
          <w:szCs w:val="22"/>
        </w:rPr>
        <w:t xml:space="preserve"> </w:t>
      </w:r>
      <w:proofErr w:type="spellStart"/>
      <w:r w:rsidR="00E360D0" w:rsidRPr="00674015">
        <w:rPr>
          <w:rFonts w:ascii="Sylfaen" w:hAnsi="Sylfaen"/>
          <w:color w:val="000000"/>
          <w:szCs w:val="22"/>
        </w:rPr>
        <w:t>средная</w:t>
      </w:r>
      <w:proofErr w:type="spellEnd"/>
      <w:r w:rsidR="00E360D0" w:rsidRPr="00674015">
        <w:rPr>
          <w:rFonts w:ascii="Sylfaen" w:hAnsi="Sylfaen"/>
          <w:color w:val="000000"/>
          <w:szCs w:val="22"/>
        </w:rPr>
        <w:t xml:space="preserve"> школа</w:t>
      </w:r>
      <w:r w:rsidR="00E360D0" w:rsidRPr="00674015">
        <w:rPr>
          <w:rFonts w:ascii="Sylfaen" w:hAnsi="Sylfaen"/>
          <w:color w:val="000000"/>
          <w:szCs w:val="22"/>
          <w:lang w:val="hy-AM"/>
        </w:rPr>
        <w:t xml:space="preserve"> </w:t>
      </w:r>
      <w:r w:rsidR="00E360D0" w:rsidRPr="00674015">
        <w:rPr>
          <w:rFonts w:ascii="GHEA Mariam" w:hAnsi="GHEA Mariam"/>
          <w:color w:val="000000"/>
          <w:szCs w:val="22"/>
          <w:lang w:val="af-ZA"/>
        </w:rPr>
        <w:t xml:space="preserve">» </w:t>
      </w:r>
      <w:r w:rsidR="00E360D0" w:rsidRPr="00674015">
        <w:rPr>
          <w:rFonts w:ascii="GHEA Mariam" w:hAnsi="GHEA Mariam" w:cs="Arial"/>
          <w:color w:val="000000"/>
          <w:szCs w:val="22"/>
          <w:lang w:val="af-ZA"/>
        </w:rPr>
        <w:t>ГНКО</w:t>
      </w:r>
      <w:r w:rsidR="00E360D0" w:rsidRPr="00674015">
        <w:rPr>
          <w:rFonts w:ascii="GHEA Grapalat" w:hAnsi="GHEA Grapalat"/>
          <w:color w:val="000000"/>
        </w:rPr>
        <w:t xml:space="preserve"> </w:t>
      </w:r>
      <w:proofErr w:type="spellStart"/>
      <w:r w:rsidR="00E360D0" w:rsidRPr="00674015">
        <w:rPr>
          <w:rFonts w:ascii="GHEA Grapalat" w:hAnsi="GHEA Grapalat"/>
          <w:color w:val="000000"/>
        </w:rPr>
        <w:t>д</w:t>
      </w:r>
      <w:proofErr w:type="spellEnd"/>
      <w:r w:rsidR="00E360D0" w:rsidRPr="00674015">
        <w:rPr>
          <w:rFonts w:ascii="GHEA Grapalat" w:hAnsi="GHEA Grapalat"/>
          <w:color w:val="000000"/>
        </w:rPr>
        <w:t xml:space="preserve">, </w:t>
      </w:r>
      <w:proofErr w:type="spellStart"/>
      <w:r w:rsidR="00E360D0" w:rsidRPr="00674015">
        <w:rPr>
          <w:rFonts w:ascii="Sylfaen" w:hAnsi="Sylfaen"/>
          <w:color w:val="000000"/>
          <w:szCs w:val="22"/>
        </w:rPr>
        <w:t>Нагапетаван</w:t>
      </w:r>
      <w:proofErr w:type="spellEnd"/>
      <w:r w:rsidR="00E360D0" w:rsidRPr="00674015">
        <w:rPr>
          <w:rFonts w:ascii="GHEA Grapalat" w:hAnsi="GHEA Grapalat"/>
          <w:i/>
          <w:color w:val="000000"/>
        </w:rPr>
        <w:t xml:space="preserve"> </w:t>
      </w:r>
      <w:proofErr w:type="spellStart"/>
      <w:proofErr w:type="gramStart"/>
      <w:r w:rsidR="00E360D0" w:rsidRPr="00674015">
        <w:rPr>
          <w:rFonts w:ascii="GHEA Grapalat" w:hAnsi="GHEA Grapalat"/>
          <w:i/>
          <w:color w:val="000000"/>
        </w:rPr>
        <w:t>ул</w:t>
      </w:r>
      <w:proofErr w:type="spellEnd"/>
      <w:proofErr w:type="gramEnd"/>
      <w:r w:rsidR="00E360D0" w:rsidRPr="00674015">
        <w:rPr>
          <w:rFonts w:ascii="GHEA Grapalat" w:hAnsi="GHEA Grapalat"/>
          <w:color w:val="000000"/>
        </w:rPr>
        <w:t xml:space="preserve"> </w:t>
      </w:r>
      <w:r w:rsidR="00E360D0" w:rsidRPr="00674015">
        <w:rPr>
          <w:rFonts w:ascii="GHEA Grapalat" w:hAnsi="GHEA Grapalat"/>
          <w:color w:val="000000"/>
          <w:lang w:val="hy-AM"/>
        </w:rPr>
        <w:t xml:space="preserve"> </w:t>
      </w:r>
      <w:r w:rsidR="00E360D0" w:rsidRPr="00674015">
        <w:rPr>
          <w:rFonts w:ascii="GHEA Grapalat" w:hAnsi="GHEA Grapalat"/>
          <w:i/>
          <w:color w:val="000000"/>
          <w:sz w:val="22"/>
          <w:szCs w:val="24"/>
        </w:rPr>
        <w:t>3,2/1</w:t>
      </w:r>
      <w:r>
        <w:rPr>
          <w:rFonts w:ascii="GHEA Grapalat" w:hAnsi="GHEA Grapalat"/>
          <w:sz w:val="24"/>
          <w:szCs w:val="24"/>
        </w:rPr>
        <w:t>" не позднее, чем "</w:t>
      </w:r>
      <w:r w:rsidR="00E360D0">
        <w:rPr>
          <w:rFonts w:ascii="GHEA Grapalat" w:hAnsi="GHEA Grapalat"/>
          <w:sz w:val="24"/>
          <w:szCs w:val="24"/>
          <w:lang w:val="hy-AM"/>
        </w:rPr>
        <w:t>13։30</w:t>
      </w:r>
      <w:r w:rsidR="00E360D0">
        <w:rPr>
          <w:rFonts w:ascii="GHEA Grapalat" w:hAnsi="GHEA Grapalat"/>
          <w:sz w:val="24"/>
          <w:szCs w:val="24"/>
        </w:rPr>
        <w:t xml:space="preserve"> часов "</w:t>
      </w:r>
      <w:r w:rsidR="00E360D0">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E411E5" w:rsidRPr="00E411E5">
        <w:rPr>
          <w:rFonts w:ascii="GHEA Grapalat" w:hAnsi="GHEA Grapalat"/>
          <w:i/>
          <w:color w:val="000000"/>
          <w:u w:val="single"/>
        </w:rPr>
        <w:t xml:space="preserve"> </w:t>
      </w:r>
      <w:proofErr w:type="spellStart"/>
      <w:r w:rsidR="00E411E5" w:rsidRPr="00674015">
        <w:rPr>
          <w:rFonts w:ascii="GHEA Grapalat" w:hAnsi="GHEA Grapalat"/>
          <w:i/>
          <w:color w:val="000000"/>
          <w:u w:val="single"/>
        </w:rPr>
        <w:t>Арсену</w:t>
      </w:r>
      <w:proofErr w:type="spellEnd"/>
      <w:r w:rsidR="00E411E5" w:rsidRPr="00674015">
        <w:rPr>
          <w:rFonts w:ascii="GHEA Grapalat" w:hAnsi="GHEA Grapalat"/>
          <w:i/>
          <w:color w:val="000000"/>
          <w:u w:val="single"/>
        </w:rPr>
        <w:t xml:space="preserve"> </w:t>
      </w:r>
      <w:proofErr w:type="spellStart"/>
      <w:r w:rsidR="00E411E5" w:rsidRPr="00674015">
        <w:rPr>
          <w:rFonts w:ascii="GHEA Grapalat" w:hAnsi="GHEA Grapalat"/>
          <w:i/>
          <w:color w:val="000000"/>
          <w:u w:val="single"/>
        </w:rPr>
        <w:t>Аджатяну</w:t>
      </w:r>
      <w:proofErr w:type="spellEnd"/>
      <w:r w:rsidR="00E411E5">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w:t>
      </w:r>
      <w:r>
        <w:rPr>
          <w:rFonts w:ascii="GHEA Grapalat" w:hAnsi="GHEA Grapalat"/>
          <w:sz w:val="24"/>
          <w:szCs w:val="24"/>
        </w:rPr>
        <w:lastRenderedPageBreak/>
        <w:t xml:space="preserve">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 xml:space="preserve">отдельным лотам ценовые предложения не превышают этого размера, </w:t>
      </w:r>
      <w:r w:rsidRPr="009044F1">
        <w:rPr>
          <w:rFonts w:ascii="GHEA Grapalat" w:hAnsi="GHEA Grapalat"/>
        </w:rPr>
        <w:lastRenderedPageBreak/>
        <w:t>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E411E5">
        <w:rPr>
          <w:rFonts w:ascii="GHEA Grapalat" w:hAnsi="GHEA Grapalat"/>
          <w:sz w:val="24"/>
          <w:szCs w:val="24"/>
        </w:rPr>
        <w:t>Вскрытие заявок произойдет на "</w:t>
      </w:r>
      <w:r w:rsidR="00E411E5">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E411E5">
        <w:rPr>
          <w:rFonts w:ascii="GHEA Grapalat" w:hAnsi="GHEA Grapalat"/>
          <w:sz w:val="24"/>
          <w:szCs w:val="24"/>
          <w:lang w:val="hy-AM"/>
        </w:rPr>
        <w:t>13։30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w:t>
      </w:r>
      <w:r>
        <w:rPr>
          <w:rFonts w:ascii="GHEA Grapalat" w:hAnsi="GHEA Grapalat"/>
          <w:spacing w:val="-6"/>
        </w:rPr>
        <w:lastRenderedPageBreak/>
        <w:t>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proofErr w:type="spellStart"/>
      <w:r w:rsidR="00E411E5">
        <w:rPr>
          <w:rFonts w:ascii="GHEA Grapalat" w:hAnsi="GHEA Grapalat"/>
          <w:i w:val="0"/>
          <w:sz w:val="24"/>
          <w:szCs w:val="24"/>
        </w:rPr>
        <w:t>етово</w:t>
      </w:r>
      <w:proofErr w:type="spellEnd"/>
      <w:r w:rsidR="00E411E5">
        <w:rPr>
          <w:rFonts w:ascii="GHEA Grapalat" w:hAnsi="GHEA Grapalat"/>
          <w:i w:val="0"/>
          <w:sz w:val="24"/>
          <w:szCs w:val="24"/>
        </w:rPr>
        <w:t xml:space="preserve"> дня </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w:t>
      </w:r>
      <w:r w:rsidRPr="009044F1">
        <w:rPr>
          <w:rFonts w:ascii="GHEA Grapalat" w:hAnsi="GHEA Grapalat"/>
          <w:i w:val="0"/>
          <w:sz w:val="24"/>
          <w:szCs w:val="24"/>
        </w:rPr>
        <w:lastRenderedPageBreak/>
        <w:t>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w:t>
      </w:r>
      <w:r w:rsidRPr="008F2148">
        <w:rPr>
          <w:rFonts w:ascii="GHEA Grapalat" w:hAnsi="GHEA Grapalat"/>
          <w:sz w:val="24"/>
          <w:szCs w:val="24"/>
        </w:rPr>
        <w:lastRenderedPageBreak/>
        <w:t>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w:t>
      </w:r>
      <w:r w:rsidR="003B3E74" w:rsidRPr="003B3E74">
        <w:rPr>
          <w:rFonts w:ascii="GHEA Grapalat" w:hAnsi="GHEA Grapalat" w:cs="Sylfaen"/>
          <w:sz w:val="24"/>
          <w:szCs w:val="24"/>
        </w:rPr>
        <w:lastRenderedPageBreak/>
        <w:t xml:space="preserve">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w:t>
      </w:r>
      <w:r w:rsidR="008C5F2A" w:rsidRPr="008C5F2A">
        <w:rPr>
          <w:rFonts w:ascii="GHEA Grapalat" w:hAnsi="GHEA Grapalat"/>
        </w:rPr>
        <w:lastRenderedPageBreak/>
        <w:t xml:space="preserve">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9"/>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lastRenderedPageBreak/>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E411E5" w:rsidRPr="009044F1" w:rsidRDefault="00E411E5" w:rsidP="00E411E5">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Pr="00AF2B6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E411E5"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E411E5" w:rsidRPr="00374F4A" w:rsidRDefault="00E411E5" w:rsidP="00E411E5">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AF2B68">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E411E5">
        <w:rPr>
          <w:rFonts w:ascii="GHEA Grapalat" w:hAnsi="GHEA Grapalat"/>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411E5" w:rsidRPr="00DA5EA0" w:rsidRDefault="00E411E5" w:rsidP="00E411E5">
      <w:pPr>
        <w:spacing w:after="160"/>
        <w:jc w:val="both"/>
        <w:rPr>
          <w:rFonts w:ascii="GHEA Grapalat" w:hAnsi="GHEA Grapalat"/>
        </w:rPr>
      </w:pPr>
      <w:r w:rsidRPr="00E411E5">
        <w:rPr>
          <w:rFonts w:ascii="GHEA Grapalat" w:hAnsi="GHEA Grapalat"/>
        </w:rPr>
        <w:t xml:space="preserve">в запрос котировок </w:t>
      </w:r>
      <w:r w:rsidRPr="00DA5EA0">
        <w:rPr>
          <w:rFonts w:ascii="GHEA Grapalat" w:hAnsi="GHEA Grapalat"/>
        </w:rPr>
        <w:t>и в соответствии с требованиями приглашения подает заявку.</w:t>
      </w:r>
    </w:p>
    <w:p w:rsidR="00E411E5" w:rsidRPr="002B75BF" w:rsidRDefault="00E411E5" w:rsidP="00E411E5">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411E5" w:rsidRPr="000C1746" w:rsidRDefault="00E411E5" w:rsidP="00E411E5">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411E5" w:rsidRPr="00DA5EA0" w:rsidRDefault="00E411E5" w:rsidP="00E411E5">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411E5" w:rsidRPr="000C1746" w:rsidRDefault="00E411E5" w:rsidP="00E411E5">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411E5" w:rsidRPr="00E411E5" w:rsidRDefault="00E411E5" w:rsidP="00E411E5">
      <w:pPr>
        <w:pStyle w:val="6"/>
        <w:keepNext w:val="0"/>
        <w:widowControl w:val="0"/>
        <w:spacing w:after="160"/>
        <w:jc w:val="center"/>
        <w:rPr>
          <w:rFonts w:ascii="GHEA Grapalat" w:hAnsi="GHEA Grapalat" w:cs="Arial"/>
          <w:b w:val="0"/>
          <w:color w:val="auto"/>
          <w:sz w:val="24"/>
          <w:szCs w:val="24"/>
        </w:rPr>
      </w:pP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411E5" w:rsidRPr="00BD0FD1" w:rsidRDefault="006B3E56" w:rsidP="00E411E5">
      <w:pPr>
        <w:jc w:val="both"/>
        <w:rPr>
          <w:rFonts w:ascii="GHEA Grapalat" w:hAnsi="GHEA Grapalat" w:cs="Sylfaen"/>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E411E5" w:rsidRPr="00E411E5">
        <w:rPr>
          <w:rFonts w:ascii="GHEA Grapalat" w:hAnsi="GHEA Grapalat"/>
        </w:rPr>
        <w:t xml:space="preserve">запрос котировок </w:t>
      </w:r>
      <w:r>
        <w:rPr>
          <w:rFonts w:ascii="GHEA Grapalat" w:hAnsi="GHEA Grapalat"/>
        </w:rPr>
        <w:t xml:space="preserve">под кодом </w:t>
      </w:r>
      <w:r w:rsidR="00E411E5">
        <w:rPr>
          <w:rFonts w:ascii="GHEA Grapalat" w:hAnsi="GHEA Grapalat"/>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rPr>
        <w:t>"</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E411E5" w:rsidRDefault="006B3E56" w:rsidP="00B46D58">
      <w:pPr>
        <w:pStyle w:val="aff"/>
        <w:widowControl w:val="0"/>
        <w:numPr>
          <w:ilvl w:val="0"/>
          <w:numId w:val="22"/>
        </w:numPr>
        <w:tabs>
          <w:tab w:val="left" w:pos="567"/>
        </w:tabs>
        <w:spacing w:after="160"/>
        <w:jc w:val="both"/>
        <w:rPr>
          <w:rFonts w:ascii="GHEA Grapalat" w:hAnsi="GHEA Grapalat"/>
        </w:rPr>
      </w:pPr>
      <w:r w:rsidRPr="00E411E5">
        <w:rPr>
          <w:rFonts w:ascii="GHEA Grapalat" w:hAnsi="GHEA Grapalat"/>
        </w:rPr>
        <w:t xml:space="preserve">в рамках участия в </w:t>
      </w:r>
      <w:r w:rsidR="00E411E5" w:rsidRPr="00E411E5">
        <w:rPr>
          <w:rFonts w:ascii="GHEA Grapalat" w:hAnsi="GHEA Grapalat"/>
        </w:rPr>
        <w:t xml:space="preserve">запрос котировок </w:t>
      </w:r>
      <w:r w:rsidRPr="00E411E5">
        <w:rPr>
          <w:rFonts w:ascii="GHEA Grapalat" w:hAnsi="GHEA Grapalat"/>
        </w:rPr>
        <w:t xml:space="preserve">под кодом </w:t>
      </w:r>
      <w:r w:rsidR="00E411E5">
        <w:rPr>
          <w:rFonts w:ascii="GHEA Grapalat" w:hAnsi="GHEA Grapalat"/>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rPr>
        <w:t>"</w:t>
      </w:r>
      <w:r w:rsidRPr="00E411E5">
        <w:rPr>
          <w:rFonts w:ascii="GHEA Grapalat" w:hAnsi="GHEA Grapalat"/>
        </w:rPr>
        <w:t xml:space="preserve">не допускал и (или) не допустит злоупотребления доминирующим положением и </w:t>
      </w:r>
      <w:proofErr w:type="spellStart"/>
      <w:r w:rsidRPr="00E411E5">
        <w:rPr>
          <w:rFonts w:ascii="GHEA Grapalat" w:hAnsi="GHEA Grapalat"/>
        </w:rPr>
        <w:t>антиконкурентного</w:t>
      </w:r>
      <w:proofErr w:type="spellEnd"/>
      <w:r w:rsidRPr="00E411E5">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411E5" w:rsidRPr="00374F4A" w:rsidRDefault="00D043C1" w:rsidP="00E411E5">
      <w:pPr>
        <w:pStyle w:val="31"/>
        <w:widowControl w:val="0"/>
        <w:spacing w:after="160" w:line="240" w:lineRule="auto"/>
        <w:jc w:val="right"/>
        <w:rPr>
          <w:rFonts w:ascii="GHEA Grapalat" w:hAnsi="GHEA Grapalat" w:cs="Arial"/>
          <w:b/>
          <w:sz w:val="24"/>
          <w:szCs w:val="24"/>
        </w:rPr>
      </w:pPr>
      <w:proofErr w:type="gramStart"/>
      <w:r w:rsidRPr="009044F1">
        <w:rPr>
          <w:rFonts w:ascii="GHEA Grapalat" w:hAnsi="GHEA Grapalat"/>
        </w:rPr>
        <w:t>рамках</w:t>
      </w:r>
      <w:proofErr w:type="gramEnd"/>
      <w:r w:rsidRPr="009044F1">
        <w:rPr>
          <w:rFonts w:ascii="GHEA Grapalat" w:hAnsi="GHEA Grapalat"/>
        </w:rPr>
        <w:t xml:space="preserve"> </w:t>
      </w:r>
      <w:r w:rsidR="00517B89">
        <w:rPr>
          <w:rFonts w:ascii="GHEA Grapalat" w:hAnsi="GHEA Grapalat"/>
          <w:spacing w:val="-4"/>
        </w:rPr>
        <w:t xml:space="preserve">на </w:t>
      </w:r>
      <w:r w:rsidR="00517B89" w:rsidRPr="00E411E5">
        <w:rPr>
          <w:rFonts w:ascii="GHEA Grapalat" w:hAnsi="GHEA Grapalat"/>
          <w:sz w:val="24"/>
          <w:szCs w:val="24"/>
        </w:rPr>
        <w:t>запрос котировок</w:t>
      </w:r>
      <w:r w:rsidR="00517B89" w:rsidRPr="00E411E5">
        <w:rPr>
          <w:rFonts w:ascii="GHEA Grapalat" w:hAnsi="GHEA Grapalat"/>
        </w:rPr>
        <w:t xml:space="preserve"> </w:t>
      </w:r>
      <w:r w:rsidRPr="009044F1">
        <w:rPr>
          <w:rFonts w:ascii="GHEA Grapalat" w:hAnsi="GHEA Grapalat"/>
        </w:rPr>
        <w:t xml:space="preserve">под кодом </w:t>
      </w:r>
      <w:r w:rsidR="00E411E5">
        <w:rPr>
          <w:rFonts w:ascii="GHEA Grapalat" w:hAnsi="GHEA Grapalat"/>
          <w:sz w:val="24"/>
          <w:szCs w:val="24"/>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sz w:val="24"/>
          <w:szCs w:val="24"/>
        </w:rPr>
        <w:t>"</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17B89" w:rsidRPr="00374F4A" w:rsidRDefault="00B2572B" w:rsidP="00517B89">
      <w:pPr>
        <w:pStyle w:val="31"/>
        <w:widowControl w:val="0"/>
        <w:spacing w:after="160" w:line="240" w:lineRule="auto"/>
        <w:jc w:val="right"/>
        <w:rPr>
          <w:rFonts w:ascii="GHEA Grapalat" w:hAnsi="GHEA Grapalat" w:cs="Arial"/>
          <w:b/>
          <w:sz w:val="24"/>
          <w:szCs w:val="24"/>
        </w:rPr>
      </w:pPr>
      <w:r w:rsidRPr="005744FC">
        <w:rPr>
          <w:rFonts w:ascii="GHEA Grapalat" w:hAnsi="GHEA Grapalat"/>
          <w:spacing w:val="-6"/>
        </w:rPr>
        <w:t xml:space="preserve">Рассмотрев приглашение </w:t>
      </w:r>
      <w:r w:rsidR="00517B89">
        <w:rPr>
          <w:rFonts w:ascii="GHEA Grapalat" w:hAnsi="GHEA Grapalat"/>
          <w:spacing w:val="-4"/>
        </w:rPr>
        <w:t xml:space="preserve">на </w:t>
      </w:r>
      <w:r w:rsidR="00517B89" w:rsidRPr="00E411E5">
        <w:rPr>
          <w:rFonts w:ascii="GHEA Grapalat" w:hAnsi="GHEA Grapalat"/>
          <w:sz w:val="24"/>
          <w:szCs w:val="24"/>
        </w:rPr>
        <w:t>запрос котировок</w:t>
      </w:r>
      <w:r w:rsidR="00517B89" w:rsidRPr="00E411E5">
        <w:rPr>
          <w:rFonts w:ascii="GHEA Grapalat" w:hAnsi="GHEA Grapalat"/>
        </w:rPr>
        <w:t xml:space="preserve"> </w:t>
      </w:r>
      <w:r w:rsidRPr="005744FC">
        <w:rPr>
          <w:rFonts w:ascii="GHEA Grapalat" w:hAnsi="GHEA Grapalat"/>
          <w:spacing w:val="-6"/>
        </w:rPr>
        <w:t xml:space="preserve">под кодом </w:t>
      </w:r>
      <w:r w:rsidR="00517B89">
        <w:rPr>
          <w:rFonts w:ascii="GHEA Grapalat" w:hAnsi="GHEA Grapalat"/>
          <w:sz w:val="24"/>
          <w:szCs w:val="24"/>
        </w:rPr>
        <w:t>"</w:t>
      </w:r>
      <w:r w:rsidR="00517B89" w:rsidRPr="00E411E5">
        <w:rPr>
          <w:rFonts w:ascii="GHEA Grapalat" w:hAnsi="GHEA Grapalat"/>
          <w:bCs/>
          <w:i/>
          <w:iCs/>
          <w:color w:val="000000"/>
          <w:sz w:val="22"/>
          <w:szCs w:val="22"/>
          <w:lang w:val="hy-AM"/>
        </w:rPr>
        <w:t xml:space="preserve"> </w:t>
      </w:r>
      <w:r w:rsidR="00517B89" w:rsidRPr="00EE4F73">
        <w:rPr>
          <w:rFonts w:ascii="GHEA Grapalat" w:hAnsi="GHEA Grapalat"/>
          <w:bCs/>
          <w:i/>
          <w:iCs/>
          <w:color w:val="000000"/>
          <w:sz w:val="22"/>
          <w:szCs w:val="22"/>
          <w:lang w:val="hy-AM"/>
        </w:rPr>
        <w:t>ՇՄՆՄԴ – ԳՀԱՊՁԲ 20</w:t>
      </w:r>
      <w:r w:rsidR="00517B89" w:rsidRPr="00EE4F73">
        <w:rPr>
          <w:rFonts w:ascii="GHEA Grapalat" w:hAnsi="GHEA Grapalat" w:cs="Sylfaen"/>
          <w:i/>
          <w:lang w:val="hy-AM"/>
        </w:rPr>
        <w:t xml:space="preserve"> </w:t>
      </w:r>
      <w:r w:rsidR="00517B89" w:rsidRPr="00EE4F73">
        <w:rPr>
          <w:rFonts w:ascii="GHEA Grapalat" w:hAnsi="GHEA Grapalat" w:cs="Sylfaen"/>
          <w:i/>
          <w:lang w:val="af-ZA"/>
        </w:rPr>
        <w:t>/</w:t>
      </w:r>
      <w:r w:rsidR="00517B89" w:rsidRPr="00EE4F73">
        <w:rPr>
          <w:rFonts w:ascii="GHEA Grapalat" w:hAnsi="GHEA Grapalat" w:cs="Sylfaen"/>
          <w:i/>
          <w:lang w:val="hy-AM"/>
        </w:rPr>
        <w:t xml:space="preserve"> 1</w:t>
      </w:r>
      <w:r w:rsidR="00517B89">
        <w:rPr>
          <w:rFonts w:ascii="GHEA Grapalat" w:hAnsi="GHEA Grapalat" w:cs="Sylfaen"/>
          <w:i/>
          <w:lang w:val="hy-AM"/>
        </w:rPr>
        <w:t xml:space="preserve"> </w:t>
      </w:r>
      <w:r w:rsidR="00517B89">
        <w:rPr>
          <w:rFonts w:ascii="GHEA Grapalat" w:hAnsi="GHEA Grapalat"/>
          <w:sz w:val="24"/>
          <w:szCs w:val="24"/>
        </w:rPr>
        <w:t>"</w:t>
      </w:r>
    </w:p>
    <w:p w:rsidR="005744FC" w:rsidRPr="000F6C24" w:rsidRDefault="005744FC" w:rsidP="00B46D58">
      <w:pPr>
        <w:widowControl w:val="0"/>
        <w:spacing w:after="160"/>
        <w:ind w:firstLine="567"/>
        <w:jc w:val="both"/>
        <w:rPr>
          <w:rFonts w:ascii="GHEA Grapalat" w:hAnsi="GHEA Grapalat"/>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proofErr w:type="spellStart"/>
      <w:r w:rsidRPr="00B138F3">
        <w:rPr>
          <w:rFonts w:ascii="GHEA Grapalat" w:eastAsiaTheme="minorHAnsi" w:hAnsi="GHEA Grapalat" w:cstheme="minorBidi"/>
        </w:rPr>
        <w:t>п</w:t>
      </w:r>
      <w:proofErr w:type="spellEnd"/>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517B89" w:rsidRDefault="00517B89" w:rsidP="00B46D58">
      <w:pPr>
        <w:widowControl w:val="0"/>
        <w:spacing w:after="160"/>
        <w:ind w:left="567" w:right="565"/>
        <w:jc w:val="center"/>
        <w:rPr>
          <w:rFonts w:ascii="GHEA Grapalat" w:hAnsi="GHEA Grapalat"/>
          <w:b/>
          <w:lang w:val="hy-AM"/>
        </w:rPr>
      </w:pPr>
    </w:p>
    <w:p w:rsidR="00517B89" w:rsidRPr="00517B89" w:rsidRDefault="00517B89" w:rsidP="00B46D58">
      <w:pPr>
        <w:widowControl w:val="0"/>
        <w:spacing w:after="160"/>
        <w:ind w:left="567" w:right="565"/>
        <w:jc w:val="center"/>
        <w:rPr>
          <w:rFonts w:ascii="GHEA Grapalat" w:hAnsi="GHEA Grapalat"/>
          <w:b/>
          <w:lang w:val="hy-AM"/>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 xml:space="preserve">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0B191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B191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B191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B1916">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B191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0B191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0B191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B1916">
            <w:pPr>
              <w:widowControl w:val="0"/>
              <w:spacing w:after="160"/>
              <w:jc w:val="right"/>
              <w:rPr>
                <w:rFonts w:ascii="GHEA Grapalat" w:hAnsi="GHEA Grapalat" w:cs="Tahoma"/>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0B1916">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0B191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0B1916">
            <w:pPr>
              <w:widowControl w:val="0"/>
              <w:spacing w:after="160"/>
              <w:rPr>
                <w:rFonts w:ascii="GHEA Grapalat" w:hAnsi="GHEA Grapalat"/>
              </w:rPr>
            </w:pPr>
          </w:p>
          <w:p w:rsidR="00C3421C" w:rsidRPr="00B138F3" w:rsidRDefault="00C3421C" w:rsidP="000B191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B191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B1916">
            <w:pPr>
              <w:widowControl w:val="0"/>
              <w:spacing w:after="160"/>
              <w:rPr>
                <w:rFonts w:ascii="GHEA Grapalat" w:hAnsi="GHEA Grapalat" w:cs="Tahoma"/>
              </w:rPr>
            </w:pPr>
          </w:p>
          <w:p w:rsidR="00C3421C" w:rsidRPr="00B138F3" w:rsidRDefault="00C3421C" w:rsidP="000B191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0B191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0B1916">
            <w:pPr>
              <w:widowControl w:val="0"/>
              <w:spacing w:after="160"/>
              <w:rPr>
                <w:rFonts w:ascii="GHEA Grapalat" w:hAnsi="GHEA Grapalat" w:cs="Tahoma"/>
              </w:rPr>
            </w:pPr>
          </w:p>
          <w:p w:rsidR="00C3421C" w:rsidRPr="00B138F3" w:rsidRDefault="00C3421C" w:rsidP="000B191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B191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B1916">
            <w:pPr>
              <w:widowControl w:val="0"/>
              <w:spacing w:after="160"/>
              <w:rPr>
                <w:rFonts w:ascii="GHEA Grapalat" w:hAnsi="GHEA Grapalat" w:cs="Arial"/>
              </w:rPr>
            </w:pP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B191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0B191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0B1916">
            <w:pPr>
              <w:widowControl w:val="0"/>
              <w:spacing w:after="160"/>
              <w:rPr>
                <w:rFonts w:ascii="GHEA Grapalat" w:hAnsi="GHEA Grapalat"/>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B191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FF3DE9"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proofErr w:type="spellStart"/>
      <w:r w:rsidRPr="00B138F3">
        <w:rPr>
          <w:rFonts w:ascii="GHEA Grapalat" w:eastAsiaTheme="minorHAnsi" w:hAnsi="GHEA Grapalat" w:cstheme="minorBidi"/>
        </w:rPr>
        <w:t>далее-принципал</w:t>
      </w:r>
      <w:proofErr w:type="spellEnd"/>
      <w:r w:rsidRPr="00B138F3">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517B89" w:rsidRDefault="00517B89" w:rsidP="00B46D58">
      <w:pPr>
        <w:widowControl w:val="0"/>
        <w:spacing w:after="160"/>
        <w:ind w:left="567" w:right="565"/>
        <w:jc w:val="center"/>
        <w:rPr>
          <w:rFonts w:ascii="GHEA Grapalat" w:hAnsi="GHEA Grapalat"/>
          <w:b/>
          <w:lang w:val="hy-AM"/>
        </w:rPr>
      </w:pPr>
    </w:p>
    <w:p w:rsidR="00517B89" w:rsidRPr="00517B89" w:rsidRDefault="00517B89" w:rsidP="00B46D58">
      <w:pPr>
        <w:widowControl w:val="0"/>
        <w:spacing w:after="160"/>
        <w:ind w:left="567" w:right="565"/>
        <w:jc w:val="center"/>
        <w:rPr>
          <w:rFonts w:ascii="GHEA Grapalat" w:hAnsi="GHEA Grapalat"/>
          <w:b/>
          <w:lang w:val="hy-AM"/>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B1916">
        <w:tc>
          <w:tcPr>
            <w:tcW w:w="4786" w:type="dxa"/>
          </w:tcPr>
          <w:p w:rsidR="000A214C" w:rsidRPr="00B138F3" w:rsidRDefault="000A214C" w:rsidP="000B191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B191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0B191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B191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B191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B191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B191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0B191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0B191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B1916">
            <w:pPr>
              <w:widowControl w:val="0"/>
              <w:spacing w:after="160"/>
              <w:jc w:val="right"/>
              <w:rPr>
                <w:rFonts w:ascii="GHEA Grapalat" w:hAnsi="GHEA Grapalat" w:cs="Tahoma"/>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0B191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0B191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0B1916">
            <w:pPr>
              <w:widowControl w:val="0"/>
              <w:spacing w:after="160"/>
              <w:rPr>
                <w:rFonts w:ascii="GHEA Grapalat" w:hAnsi="GHEA Grapalat"/>
              </w:rPr>
            </w:pPr>
          </w:p>
          <w:p w:rsidR="00BE2572" w:rsidRPr="00B138F3" w:rsidRDefault="00BE2572" w:rsidP="000B191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B191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B1916">
            <w:pPr>
              <w:widowControl w:val="0"/>
              <w:spacing w:after="160"/>
              <w:rPr>
                <w:rFonts w:ascii="GHEA Grapalat" w:hAnsi="GHEA Grapalat" w:cs="Tahoma"/>
              </w:rPr>
            </w:pPr>
          </w:p>
          <w:p w:rsidR="00BE2572" w:rsidRPr="00B138F3" w:rsidRDefault="00BE2572" w:rsidP="000B191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0B191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0B1916">
            <w:pPr>
              <w:widowControl w:val="0"/>
              <w:spacing w:after="160"/>
              <w:rPr>
                <w:rFonts w:ascii="GHEA Grapalat" w:hAnsi="GHEA Grapalat" w:cs="Tahoma"/>
              </w:rPr>
            </w:pPr>
          </w:p>
          <w:p w:rsidR="00BE2572" w:rsidRPr="00B138F3" w:rsidRDefault="00BE2572" w:rsidP="000B191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B191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B1916">
            <w:pPr>
              <w:widowControl w:val="0"/>
              <w:spacing w:after="160"/>
              <w:rPr>
                <w:rFonts w:ascii="GHEA Grapalat" w:hAnsi="GHEA Grapalat" w:cs="Arial"/>
              </w:rPr>
            </w:pP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B191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0B191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0B1916">
            <w:pPr>
              <w:widowControl w:val="0"/>
              <w:spacing w:after="160"/>
              <w:rPr>
                <w:rFonts w:ascii="GHEA Grapalat" w:hAnsi="GHEA Grapalat"/>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B191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FF3DE9"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w:t>
      </w:r>
      <w:r w:rsidRPr="00B138F3">
        <w:rPr>
          <w:rFonts w:ascii="GHEA Grapalat" w:hAnsi="GHEA Grapalat"/>
        </w:rPr>
        <w:lastRenderedPageBreak/>
        <w:t xml:space="preserve">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w:t>
      </w:r>
      <w:r w:rsidRPr="00B138F3">
        <w:rPr>
          <w:rFonts w:ascii="GHEA Grapalat" w:hAnsi="GHEA Grapalat"/>
        </w:rPr>
        <w:lastRenderedPageBreak/>
        <w:t>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w:t>
      </w:r>
      <w:r w:rsidRPr="00B138F3">
        <w:rPr>
          <w:rFonts w:ascii="GHEA Grapalat" w:hAnsi="GHEA Grapalat"/>
        </w:rPr>
        <w:lastRenderedPageBreak/>
        <w:t xml:space="preserve">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470"/>
        <w:gridCol w:w="2268"/>
        <w:gridCol w:w="739"/>
        <w:gridCol w:w="1559"/>
        <w:gridCol w:w="821"/>
        <w:gridCol w:w="708"/>
        <w:gridCol w:w="1418"/>
        <w:gridCol w:w="709"/>
        <w:gridCol w:w="1142"/>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20451">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70"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6"/>
              <w:t>**</w:t>
            </w:r>
          </w:p>
        </w:tc>
        <w:tc>
          <w:tcPr>
            <w:tcW w:w="2268"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39"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21"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708"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2928BA">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470" w:type="dxa"/>
            <w:vMerge/>
            <w:vAlign w:val="center"/>
          </w:tcPr>
          <w:p w:rsidR="00071D1C" w:rsidRPr="00B138F3" w:rsidRDefault="00071D1C" w:rsidP="00B46D58">
            <w:pPr>
              <w:widowControl w:val="0"/>
              <w:jc w:val="center"/>
              <w:rPr>
                <w:rFonts w:ascii="GHEA Grapalat" w:hAnsi="GHEA Grapalat"/>
                <w:sz w:val="16"/>
                <w:szCs w:val="16"/>
              </w:rPr>
            </w:pPr>
          </w:p>
        </w:tc>
        <w:tc>
          <w:tcPr>
            <w:tcW w:w="2268" w:type="dxa"/>
            <w:vMerge/>
            <w:vAlign w:val="center"/>
          </w:tcPr>
          <w:p w:rsidR="00071D1C" w:rsidRPr="00B138F3" w:rsidRDefault="00071D1C" w:rsidP="00B46D58">
            <w:pPr>
              <w:widowControl w:val="0"/>
              <w:jc w:val="center"/>
              <w:rPr>
                <w:rFonts w:ascii="GHEA Grapalat" w:hAnsi="GHEA Grapalat"/>
                <w:sz w:val="16"/>
                <w:szCs w:val="16"/>
              </w:rPr>
            </w:pPr>
          </w:p>
        </w:tc>
        <w:tc>
          <w:tcPr>
            <w:tcW w:w="739"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821" w:type="dxa"/>
            <w:vMerge/>
            <w:vAlign w:val="center"/>
          </w:tcPr>
          <w:p w:rsidR="00071D1C" w:rsidRPr="00B138F3" w:rsidRDefault="00071D1C" w:rsidP="00B46D58">
            <w:pPr>
              <w:widowControl w:val="0"/>
              <w:jc w:val="center"/>
              <w:rPr>
                <w:rFonts w:ascii="GHEA Grapalat" w:hAnsi="GHEA Grapalat"/>
                <w:sz w:val="16"/>
                <w:szCs w:val="16"/>
              </w:rPr>
            </w:pPr>
          </w:p>
        </w:tc>
        <w:tc>
          <w:tcPr>
            <w:tcW w:w="708" w:type="dxa"/>
            <w:vMerge/>
            <w:vAlign w:val="center"/>
          </w:tcPr>
          <w:p w:rsidR="00071D1C" w:rsidRPr="00B138F3" w:rsidRDefault="00071D1C" w:rsidP="00B46D58">
            <w:pPr>
              <w:widowControl w:val="0"/>
              <w:jc w:val="center"/>
              <w:rPr>
                <w:rFonts w:ascii="GHEA Grapalat" w:hAnsi="GHEA Grapalat"/>
                <w:sz w:val="16"/>
                <w:szCs w:val="16"/>
              </w:rPr>
            </w:pPr>
          </w:p>
        </w:tc>
        <w:tc>
          <w:tcPr>
            <w:tcW w:w="1418"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9"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42"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7"/>
              <w:t>***</w:t>
            </w:r>
          </w:p>
        </w:tc>
      </w:tr>
      <w:tr w:rsidR="00620451" w:rsidRPr="00B138F3" w:rsidTr="002928BA">
        <w:trPr>
          <w:trHeight w:val="246"/>
          <w:jc w:val="center"/>
        </w:trPr>
        <w:tc>
          <w:tcPr>
            <w:tcW w:w="1242" w:type="dxa"/>
          </w:tcPr>
          <w:p w:rsidR="00620451" w:rsidRPr="00517B89" w:rsidRDefault="00620451" w:rsidP="00B46D58">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tcPr>
          <w:p w:rsidR="00620451" w:rsidRPr="005B5EE1" w:rsidRDefault="00620451" w:rsidP="00054B6F">
            <w:pPr>
              <w:rPr>
                <w:rFonts w:ascii="Sylfaen" w:hAnsi="Sylfaen"/>
                <w:lang w:val="en-US"/>
              </w:rPr>
            </w:pPr>
            <w:r w:rsidRPr="005B5EE1">
              <w:rPr>
                <w:rFonts w:ascii="Arial LatRus" w:hAnsi="Arial LatRus"/>
              </w:rPr>
              <w:t>09134200</w:t>
            </w:r>
          </w:p>
        </w:tc>
        <w:tc>
          <w:tcPr>
            <w:tcW w:w="1559" w:type="dxa"/>
            <w:vAlign w:val="center"/>
          </w:tcPr>
          <w:p w:rsidR="00620451" w:rsidRPr="009044F1" w:rsidRDefault="00620451" w:rsidP="00054B6F">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c>
          <w:tcPr>
            <w:tcW w:w="1470" w:type="dxa"/>
          </w:tcPr>
          <w:p w:rsidR="00620451" w:rsidRPr="0081412C" w:rsidRDefault="00620451" w:rsidP="00B46D58">
            <w:pPr>
              <w:widowControl w:val="0"/>
              <w:jc w:val="center"/>
              <w:rPr>
                <w:rFonts w:ascii="GHEA Grapalat" w:hAnsi="GHEA Grapalat"/>
                <w:sz w:val="16"/>
                <w:szCs w:val="16"/>
              </w:rPr>
            </w:pPr>
          </w:p>
        </w:tc>
        <w:tc>
          <w:tcPr>
            <w:tcW w:w="2268" w:type="dxa"/>
          </w:tcPr>
          <w:p w:rsidR="00620451" w:rsidRPr="0081412C" w:rsidRDefault="00620451" w:rsidP="00407BFA">
            <w:pPr>
              <w:widowControl w:val="0"/>
              <w:jc w:val="center"/>
              <w:rPr>
                <w:rFonts w:ascii="GHEA Grapalat" w:hAnsi="GHEA Grapalat"/>
                <w:sz w:val="16"/>
                <w:szCs w:val="16"/>
              </w:rPr>
            </w:pPr>
            <w:r w:rsidRPr="0081412C">
              <w:rPr>
                <w:sz w:val="16"/>
                <w:szCs w:val="16"/>
              </w:rPr>
              <w:br/>
            </w:r>
            <w:proofErr w:type="spellStart"/>
            <w:r w:rsidRPr="0081412C">
              <w:rPr>
                <w:rFonts w:ascii="Arial" w:hAnsi="Arial" w:cs="Arial"/>
                <w:color w:val="222222"/>
                <w:sz w:val="16"/>
                <w:szCs w:val="16"/>
                <w:shd w:val="clear" w:color="auto" w:fill="F8F9FA"/>
              </w:rPr>
              <w:t>Цетановое</w:t>
            </w:r>
            <w:proofErr w:type="spellEnd"/>
            <w:r w:rsidRPr="0081412C">
              <w:rPr>
                <w:rFonts w:ascii="Arial" w:hAnsi="Arial" w:cs="Arial"/>
                <w:color w:val="222222"/>
                <w:sz w:val="16"/>
                <w:szCs w:val="16"/>
                <w:shd w:val="clear" w:color="auto" w:fill="F8F9FA"/>
              </w:rPr>
              <w:t xml:space="preserve"> число не менее 51, </w:t>
            </w:r>
            <w:proofErr w:type="spellStart"/>
            <w:r w:rsidRPr="0081412C">
              <w:rPr>
                <w:rFonts w:ascii="Arial" w:hAnsi="Arial" w:cs="Arial"/>
                <w:color w:val="222222"/>
                <w:sz w:val="16"/>
                <w:szCs w:val="16"/>
                <w:shd w:val="clear" w:color="auto" w:fill="F8F9FA"/>
              </w:rPr>
              <w:t>Цетановый</w:t>
            </w:r>
            <w:proofErr w:type="spellEnd"/>
            <w:r w:rsidRPr="0081412C">
              <w:rPr>
                <w:rFonts w:ascii="Arial" w:hAnsi="Arial" w:cs="Arial"/>
                <w:color w:val="222222"/>
                <w:sz w:val="16"/>
                <w:szCs w:val="16"/>
                <w:shd w:val="clear" w:color="auto" w:fill="F8F9FA"/>
              </w:rPr>
              <w:t xml:space="preserve"> индекс не менее 46, Плотность при 150</w:t>
            </w:r>
            <w:proofErr w:type="gramStart"/>
            <w:r w:rsidRPr="0081412C">
              <w:rPr>
                <w:rFonts w:ascii="Arial" w:hAnsi="Arial" w:cs="Arial"/>
                <w:color w:val="222222"/>
                <w:sz w:val="16"/>
                <w:szCs w:val="16"/>
                <w:shd w:val="clear" w:color="auto" w:fill="F8F9FA"/>
              </w:rPr>
              <w:t xml:space="preserve"> ° С</w:t>
            </w:r>
            <w:proofErr w:type="gramEnd"/>
            <w:r w:rsidRPr="0081412C">
              <w:rPr>
                <w:rFonts w:ascii="Arial" w:hAnsi="Arial" w:cs="Arial"/>
                <w:color w:val="222222"/>
                <w:sz w:val="16"/>
                <w:szCs w:val="16"/>
                <w:shd w:val="clear" w:color="auto" w:fill="F8F9FA"/>
              </w:rPr>
              <w:t xml:space="preserve"> при 820–845 кг / м3, Содержание серы не более 350 мг / кг, температура воспламенения не ниже 55 ° С; остаток углерода в </w:t>
            </w:r>
            <w:r w:rsidRPr="0081412C">
              <w:rPr>
                <w:rFonts w:ascii="Arial" w:hAnsi="Arial" w:cs="Arial"/>
                <w:color w:val="222222"/>
                <w:sz w:val="16"/>
                <w:szCs w:val="16"/>
                <w:shd w:val="clear" w:color="auto" w:fill="F8F9FA"/>
              </w:rPr>
              <w:lastRenderedPageBreak/>
              <w:t>10% остатке не более 0,3%, вязкость при 40</w:t>
            </w:r>
            <w:proofErr w:type="gramStart"/>
            <w:r w:rsidRPr="0081412C">
              <w:rPr>
                <w:rFonts w:ascii="Arial" w:hAnsi="Arial" w:cs="Arial"/>
                <w:color w:val="222222"/>
                <w:sz w:val="16"/>
                <w:szCs w:val="16"/>
                <w:shd w:val="clear" w:color="auto" w:fill="F8F9FA"/>
              </w:rPr>
              <w:t xml:space="preserve"> ° С</w:t>
            </w:r>
            <w:proofErr w:type="gramEnd"/>
            <w:r w:rsidRPr="0081412C">
              <w:rPr>
                <w:rFonts w:ascii="Arial" w:hAnsi="Arial" w:cs="Arial"/>
                <w:color w:val="222222"/>
                <w:sz w:val="16"/>
                <w:szCs w:val="16"/>
                <w:shd w:val="clear" w:color="auto" w:fill="F8F9FA"/>
              </w:rPr>
              <w:t xml:space="preserve">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2007 г.</w:t>
            </w:r>
          </w:p>
        </w:tc>
        <w:tc>
          <w:tcPr>
            <w:tcW w:w="739" w:type="dxa"/>
          </w:tcPr>
          <w:p w:rsidR="00620451" w:rsidRPr="00B138F3" w:rsidRDefault="00620451" w:rsidP="00B46D58">
            <w:pPr>
              <w:widowControl w:val="0"/>
              <w:jc w:val="center"/>
              <w:rPr>
                <w:rFonts w:ascii="GHEA Grapalat" w:hAnsi="GHEA Grapalat"/>
                <w:sz w:val="16"/>
                <w:szCs w:val="16"/>
              </w:rPr>
            </w:pPr>
            <w:r>
              <w:rPr>
                <w:rFonts w:ascii="GHEA Grapalat" w:hAnsi="GHEA Grapalat"/>
                <w:sz w:val="16"/>
                <w:szCs w:val="16"/>
              </w:rPr>
              <w:lastRenderedPageBreak/>
              <w:t>л</w:t>
            </w:r>
          </w:p>
        </w:tc>
        <w:tc>
          <w:tcPr>
            <w:tcW w:w="1559" w:type="dxa"/>
          </w:tcPr>
          <w:p w:rsidR="00620451" w:rsidRPr="00B138F3" w:rsidRDefault="00620451" w:rsidP="00B46D58">
            <w:pPr>
              <w:widowControl w:val="0"/>
              <w:jc w:val="center"/>
              <w:rPr>
                <w:rFonts w:ascii="GHEA Grapalat" w:hAnsi="GHEA Grapalat"/>
                <w:sz w:val="16"/>
                <w:szCs w:val="16"/>
              </w:rPr>
            </w:pPr>
          </w:p>
        </w:tc>
        <w:tc>
          <w:tcPr>
            <w:tcW w:w="821" w:type="dxa"/>
          </w:tcPr>
          <w:p w:rsidR="00620451" w:rsidRPr="00B138F3" w:rsidRDefault="00620451" w:rsidP="00B46D58">
            <w:pPr>
              <w:widowControl w:val="0"/>
              <w:jc w:val="center"/>
              <w:rPr>
                <w:rFonts w:ascii="GHEA Grapalat" w:hAnsi="GHEA Grapalat"/>
                <w:sz w:val="16"/>
                <w:szCs w:val="16"/>
              </w:rPr>
            </w:pPr>
          </w:p>
        </w:tc>
        <w:tc>
          <w:tcPr>
            <w:tcW w:w="708" w:type="dxa"/>
          </w:tcPr>
          <w:p w:rsidR="00620451" w:rsidRPr="00B138F3" w:rsidRDefault="00620451" w:rsidP="00B46D58">
            <w:pPr>
              <w:widowControl w:val="0"/>
              <w:jc w:val="center"/>
              <w:rPr>
                <w:rFonts w:ascii="GHEA Grapalat" w:hAnsi="GHEA Grapalat"/>
                <w:sz w:val="16"/>
                <w:szCs w:val="16"/>
              </w:rPr>
            </w:pPr>
            <w:r>
              <w:rPr>
                <w:rFonts w:ascii="GHEA Grapalat" w:hAnsi="GHEA Grapalat"/>
                <w:sz w:val="16"/>
                <w:szCs w:val="16"/>
              </w:rPr>
              <w:t>2800</w:t>
            </w:r>
          </w:p>
        </w:tc>
        <w:tc>
          <w:tcPr>
            <w:tcW w:w="1418" w:type="dxa"/>
          </w:tcPr>
          <w:p w:rsidR="00620451" w:rsidRPr="00B138F3" w:rsidRDefault="00620451" w:rsidP="00B46D58">
            <w:pPr>
              <w:widowControl w:val="0"/>
              <w:jc w:val="center"/>
              <w:rPr>
                <w:rFonts w:ascii="GHEA Grapalat" w:hAnsi="GHEA Grapalat"/>
                <w:sz w:val="16"/>
                <w:szCs w:val="16"/>
              </w:rPr>
            </w:pPr>
            <w:r w:rsidRPr="00674015">
              <w:rPr>
                <w:rFonts w:ascii="GHEA Mariam" w:hAnsi="GHEA Mariam"/>
                <w:color w:val="000000"/>
                <w:szCs w:val="22"/>
                <w:lang w:val="af-ZA"/>
              </w:rPr>
              <w:t xml:space="preserve">« </w:t>
            </w:r>
            <w:proofErr w:type="spellStart"/>
            <w:r w:rsidRPr="00674015">
              <w:rPr>
                <w:rFonts w:ascii="Sylfaen" w:hAnsi="Sylfaen"/>
                <w:color w:val="000000"/>
                <w:szCs w:val="22"/>
              </w:rPr>
              <w:t>Нагапетаванская</w:t>
            </w:r>
            <w:proofErr w:type="spellEnd"/>
            <w:r w:rsidRPr="00674015">
              <w:rPr>
                <w:rFonts w:ascii="Sylfaen" w:hAnsi="Sylfaen"/>
                <w:color w:val="000000"/>
                <w:szCs w:val="22"/>
              </w:rPr>
              <w:t xml:space="preserve"> </w:t>
            </w:r>
            <w:proofErr w:type="spellStart"/>
            <w:r w:rsidRPr="00674015">
              <w:rPr>
                <w:rFonts w:ascii="Sylfaen" w:hAnsi="Sylfaen"/>
                <w:color w:val="000000"/>
                <w:szCs w:val="22"/>
              </w:rPr>
              <w:t>средная</w:t>
            </w:r>
            <w:proofErr w:type="spellEnd"/>
            <w:r w:rsidRPr="00674015">
              <w:rPr>
                <w:rFonts w:ascii="Sylfaen" w:hAnsi="Sylfaen"/>
                <w:color w:val="000000"/>
                <w:szCs w:val="22"/>
              </w:rPr>
              <w:t xml:space="preserve"> школа</w:t>
            </w:r>
            <w:r w:rsidRPr="00674015">
              <w:rPr>
                <w:rFonts w:ascii="Sylfaen" w:hAnsi="Sylfaen"/>
                <w:color w:val="000000"/>
                <w:szCs w:val="22"/>
                <w:lang w:val="hy-AM"/>
              </w:rPr>
              <w:t xml:space="preserve"> </w:t>
            </w:r>
            <w:r w:rsidRPr="00674015">
              <w:rPr>
                <w:rFonts w:ascii="GHEA Mariam" w:hAnsi="GHEA Mariam"/>
                <w:color w:val="000000"/>
                <w:szCs w:val="22"/>
                <w:lang w:val="af-ZA"/>
              </w:rPr>
              <w:t xml:space="preserve">» </w:t>
            </w:r>
            <w:r w:rsidRPr="00674015">
              <w:rPr>
                <w:rFonts w:ascii="GHEA Mariam" w:hAnsi="GHEA Mariam" w:cs="Arial"/>
                <w:color w:val="000000"/>
                <w:szCs w:val="22"/>
                <w:lang w:val="af-ZA"/>
              </w:rPr>
              <w:t>ГНКО</w:t>
            </w:r>
            <w:r w:rsidRPr="00674015">
              <w:rPr>
                <w:rFonts w:ascii="GHEA Grapalat" w:hAnsi="GHEA Grapalat"/>
                <w:color w:val="000000"/>
              </w:rPr>
              <w:t xml:space="preserve"> </w:t>
            </w:r>
            <w:proofErr w:type="spellStart"/>
            <w:r w:rsidRPr="00674015">
              <w:rPr>
                <w:rFonts w:ascii="GHEA Grapalat" w:hAnsi="GHEA Grapalat"/>
                <w:color w:val="000000"/>
              </w:rPr>
              <w:t>д</w:t>
            </w:r>
            <w:proofErr w:type="spellEnd"/>
            <w:r w:rsidRPr="00674015">
              <w:rPr>
                <w:rFonts w:ascii="GHEA Grapalat" w:hAnsi="GHEA Grapalat"/>
                <w:color w:val="000000"/>
              </w:rPr>
              <w:t xml:space="preserve">, </w:t>
            </w:r>
            <w:proofErr w:type="spellStart"/>
            <w:r w:rsidRPr="00674015">
              <w:rPr>
                <w:rFonts w:ascii="Sylfaen" w:hAnsi="Sylfaen"/>
                <w:color w:val="000000"/>
                <w:szCs w:val="22"/>
              </w:rPr>
              <w:lastRenderedPageBreak/>
              <w:t>Нагапетаван</w:t>
            </w:r>
            <w:proofErr w:type="spellEnd"/>
            <w:r w:rsidRPr="00674015">
              <w:rPr>
                <w:rFonts w:ascii="GHEA Grapalat" w:hAnsi="GHEA Grapalat"/>
                <w:i/>
                <w:color w:val="000000"/>
              </w:rPr>
              <w:t xml:space="preserve"> </w:t>
            </w:r>
            <w:proofErr w:type="spellStart"/>
            <w:r w:rsidRPr="00674015">
              <w:rPr>
                <w:rFonts w:ascii="GHEA Grapalat" w:hAnsi="GHEA Grapalat"/>
                <w:i/>
                <w:color w:val="000000"/>
              </w:rPr>
              <w:t>ул</w:t>
            </w:r>
            <w:proofErr w:type="spellEnd"/>
            <w:r w:rsidRPr="00674015">
              <w:rPr>
                <w:rFonts w:ascii="GHEA Grapalat" w:hAnsi="GHEA Grapalat"/>
                <w:color w:val="000000"/>
              </w:rPr>
              <w:t xml:space="preserve"> </w:t>
            </w:r>
            <w:r w:rsidRPr="00674015">
              <w:rPr>
                <w:rFonts w:ascii="GHEA Grapalat" w:hAnsi="GHEA Grapalat"/>
                <w:color w:val="000000"/>
                <w:lang w:val="hy-AM"/>
              </w:rPr>
              <w:t xml:space="preserve"> </w:t>
            </w:r>
            <w:r w:rsidRPr="00674015">
              <w:rPr>
                <w:rFonts w:ascii="GHEA Grapalat" w:hAnsi="GHEA Grapalat"/>
                <w:i/>
                <w:color w:val="000000"/>
                <w:sz w:val="22"/>
              </w:rPr>
              <w:t>3,2/1</w:t>
            </w:r>
          </w:p>
        </w:tc>
        <w:tc>
          <w:tcPr>
            <w:tcW w:w="709" w:type="dxa"/>
          </w:tcPr>
          <w:p w:rsidR="00620451" w:rsidRPr="00B138F3" w:rsidRDefault="00620451" w:rsidP="00B46D58">
            <w:pPr>
              <w:widowControl w:val="0"/>
              <w:jc w:val="center"/>
              <w:rPr>
                <w:rFonts w:ascii="GHEA Grapalat" w:hAnsi="GHEA Grapalat"/>
                <w:sz w:val="16"/>
                <w:szCs w:val="16"/>
              </w:rPr>
            </w:pPr>
            <w:r>
              <w:rPr>
                <w:rFonts w:ascii="GHEA Grapalat" w:hAnsi="GHEA Grapalat"/>
                <w:sz w:val="16"/>
                <w:szCs w:val="16"/>
              </w:rPr>
              <w:lastRenderedPageBreak/>
              <w:t>2800</w:t>
            </w:r>
          </w:p>
        </w:tc>
        <w:tc>
          <w:tcPr>
            <w:tcW w:w="1142" w:type="dxa"/>
          </w:tcPr>
          <w:p w:rsidR="002928BA" w:rsidRPr="0032250A" w:rsidRDefault="002928BA" w:rsidP="002928BA">
            <w:pPr>
              <w:pStyle w:val="HTML"/>
              <w:shd w:val="clear" w:color="auto" w:fill="F8F9FA"/>
              <w:spacing w:line="540" w:lineRule="atLeast"/>
              <w:rPr>
                <w:rFonts w:asciiTheme="minorHAnsi" w:hAnsiTheme="minorHAnsi"/>
                <w:color w:val="222222"/>
                <w:sz w:val="16"/>
                <w:szCs w:val="16"/>
                <w:lang w:val="hy-AM"/>
              </w:rPr>
            </w:pPr>
            <w:r w:rsidRPr="002928BA">
              <w:rPr>
                <w:rFonts w:ascii="inherit" w:hAnsi="inherit"/>
                <w:color w:val="222222"/>
                <w:sz w:val="16"/>
                <w:szCs w:val="16"/>
              </w:rPr>
              <w:t xml:space="preserve">Продукт должен поставляться </w:t>
            </w:r>
            <w:r w:rsidRPr="002928BA">
              <w:rPr>
                <w:rFonts w:ascii="inherit" w:hAnsi="inherit"/>
                <w:color w:val="222222"/>
                <w:sz w:val="16"/>
                <w:szCs w:val="16"/>
              </w:rPr>
              <w:lastRenderedPageBreak/>
              <w:t>в указанном количестве 2800 литров</w:t>
            </w:r>
            <w:proofErr w:type="gramStart"/>
            <w:r w:rsidRPr="002928BA">
              <w:rPr>
                <w:rFonts w:ascii="inherit" w:hAnsi="inherit"/>
                <w:color w:val="222222"/>
                <w:sz w:val="16"/>
                <w:szCs w:val="16"/>
              </w:rPr>
              <w:t>.</w:t>
            </w:r>
            <w:proofErr w:type="gramEnd"/>
            <w:r w:rsidRPr="002928BA">
              <w:rPr>
                <w:rFonts w:ascii="inherit" w:hAnsi="inherit"/>
                <w:color w:val="222222"/>
                <w:sz w:val="16"/>
                <w:szCs w:val="16"/>
              </w:rPr>
              <w:t xml:space="preserve"> с баком</w:t>
            </w:r>
            <w:r w:rsidR="0032250A">
              <w:rPr>
                <w:rFonts w:asciiTheme="minorHAnsi" w:hAnsiTheme="minorHAnsi"/>
                <w:color w:val="222222"/>
                <w:sz w:val="16"/>
                <w:szCs w:val="16"/>
                <w:lang w:val="hy-AM"/>
              </w:rPr>
              <w:t>,</w:t>
            </w:r>
          </w:p>
          <w:p w:rsidR="002928BA" w:rsidRPr="002928BA" w:rsidRDefault="002928BA" w:rsidP="002928B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6"/>
                <w:szCs w:val="16"/>
                <w:lang w:bidi="ar-SA"/>
              </w:rPr>
            </w:pPr>
            <w:r w:rsidRPr="002928BA">
              <w:rPr>
                <w:rFonts w:ascii="inherit" w:hAnsi="inherit" w:cs="Courier New"/>
                <w:color w:val="222222"/>
                <w:sz w:val="16"/>
                <w:szCs w:val="16"/>
                <w:lang w:bidi="ar-SA"/>
              </w:rPr>
              <w:t xml:space="preserve"> в течение 20 календарных дней после вступления Соглашения в силу.</w:t>
            </w:r>
          </w:p>
          <w:p w:rsidR="00620451" w:rsidRPr="002928BA" w:rsidRDefault="00620451" w:rsidP="00B46D58">
            <w:pPr>
              <w:widowControl w:val="0"/>
              <w:jc w:val="center"/>
              <w:rPr>
                <w:rFonts w:ascii="GHEA Grapalat" w:hAnsi="GHEA Grapalat"/>
                <w:sz w:val="16"/>
                <w:szCs w:val="16"/>
              </w:rPr>
            </w:pPr>
          </w:p>
        </w:tc>
      </w:tr>
      <w:tr w:rsidR="00620451" w:rsidRPr="00B138F3" w:rsidTr="002928BA">
        <w:trPr>
          <w:jc w:val="center"/>
        </w:trPr>
        <w:tc>
          <w:tcPr>
            <w:tcW w:w="1242" w:type="dxa"/>
          </w:tcPr>
          <w:p w:rsidR="00620451" w:rsidRPr="00B138F3" w:rsidRDefault="00620451" w:rsidP="00B46D58">
            <w:pPr>
              <w:widowControl w:val="0"/>
              <w:jc w:val="center"/>
              <w:rPr>
                <w:rFonts w:ascii="GHEA Grapalat" w:hAnsi="GHEA Grapalat"/>
                <w:sz w:val="16"/>
                <w:szCs w:val="16"/>
              </w:rPr>
            </w:pPr>
          </w:p>
        </w:tc>
        <w:tc>
          <w:tcPr>
            <w:tcW w:w="2715" w:type="dxa"/>
          </w:tcPr>
          <w:p w:rsidR="00620451" w:rsidRPr="00B138F3" w:rsidRDefault="00620451" w:rsidP="00B46D58">
            <w:pPr>
              <w:widowControl w:val="0"/>
              <w:jc w:val="center"/>
              <w:rPr>
                <w:rFonts w:ascii="GHEA Grapalat" w:hAnsi="GHEA Grapalat"/>
                <w:sz w:val="16"/>
                <w:szCs w:val="16"/>
              </w:rPr>
            </w:pPr>
          </w:p>
        </w:tc>
        <w:tc>
          <w:tcPr>
            <w:tcW w:w="1559" w:type="dxa"/>
          </w:tcPr>
          <w:p w:rsidR="00620451" w:rsidRPr="00B138F3" w:rsidRDefault="00620451" w:rsidP="00B46D58">
            <w:pPr>
              <w:widowControl w:val="0"/>
              <w:jc w:val="center"/>
              <w:rPr>
                <w:rFonts w:ascii="GHEA Grapalat" w:hAnsi="GHEA Grapalat"/>
                <w:sz w:val="16"/>
                <w:szCs w:val="16"/>
              </w:rPr>
            </w:pPr>
          </w:p>
        </w:tc>
        <w:tc>
          <w:tcPr>
            <w:tcW w:w="1470" w:type="dxa"/>
          </w:tcPr>
          <w:p w:rsidR="00620451" w:rsidRPr="00B138F3" w:rsidRDefault="00620451" w:rsidP="00B46D58">
            <w:pPr>
              <w:widowControl w:val="0"/>
              <w:jc w:val="center"/>
              <w:rPr>
                <w:rFonts w:ascii="GHEA Grapalat" w:hAnsi="GHEA Grapalat"/>
                <w:sz w:val="16"/>
                <w:szCs w:val="16"/>
              </w:rPr>
            </w:pPr>
          </w:p>
        </w:tc>
        <w:tc>
          <w:tcPr>
            <w:tcW w:w="2268" w:type="dxa"/>
          </w:tcPr>
          <w:p w:rsidR="00620451" w:rsidRPr="00B138F3" w:rsidRDefault="00620451" w:rsidP="00B46D58">
            <w:pPr>
              <w:widowControl w:val="0"/>
              <w:jc w:val="center"/>
              <w:rPr>
                <w:rFonts w:ascii="GHEA Grapalat" w:hAnsi="GHEA Grapalat"/>
                <w:sz w:val="16"/>
                <w:szCs w:val="16"/>
              </w:rPr>
            </w:pPr>
          </w:p>
        </w:tc>
        <w:tc>
          <w:tcPr>
            <w:tcW w:w="739" w:type="dxa"/>
          </w:tcPr>
          <w:p w:rsidR="00620451" w:rsidRPr="00B138F3" w:rsidRDefault="00620451" w:rsidP="00B46D58">
            <w:pPr>
              <w:widowControl w:val="0"/>
              <w:jc w:val="center"/>
              <w:rPr>
                <w:rFonts w:ascii="GHEA Grapalat" w:hAnsi="GHEA Grapalat"/>
                <w:sz w:val="16"/>
                <w:szCs w:val="16"/>
              </w:rPr>
            </w:pPr>
          </w:p>
        </w:tc>
        <w:tc>
          <w:tcPr>
            <w:tcW w:w="1559" w:type="dxa"/>
          </w:tcPr>
          <w:p w:rsidR="00620451" w:rsidRPr="00B138F3" w:rsidRDefault="00620451" w:rsidP="00B46D58">
            <w:pPr>
              <w:widowControl w:val="0"/>
              <w:jc w:val="center"/>
              <w:rPr>
                <w:rFonts w:ascii="GHEA Grapalat" w:hAnsi="GHEA Grapalat"/>
                <w:sz w:val="16"/>
                <w:szCs w:val="16"/>
              </w:rPr>
            </w:pPr>
          </w:p>
        </w:tc>
        <w:tc>
          <w:tcPr>
            <w:tcW w:w="1529" w:type="dxa"/>
            <w:gridSpan w:val="2"/>
          </w:tcPr>
          <w:p w:rsidR="00620451" w:rsidRPr="00B138F3" w:rsidRDefault="00620451" w:rsidP="00B46D58">
            <w:pPr>
              <w:widowControl w:val="0"/>
              <w:jc w:val="center"/>
              <w:rPr>
                <w:rFonts w:ascii="GHEA Grapalat" w:hAnsi="GHEA Grapalat"/>
                <w:sz w:val="16"/>
                <w:szCs w:val="16"/>
              </w:rPr>
            </w:pPr>
          </w:p>
        </w:tc>
        <w:tc>
          <w:tcPr>
            <w:tcW w:w="1418" w:type="dxa"/>
          </w:tcPr>
          <w:p w:rsidR="00620451" w:rsidRPr="00B138F3" w:rsidRDefault="00620451" w:rsidP="00B46D58">
            <w:pPr>
              <w:widowControl w:val="0"/>
              <w:jc w:val="center"/>
              <w:rPr>
                <w:rFonts w:ascii="GHEA Grapalat" w:hAnsi="GHEA Grapalat"/>
                <w:sz w:val="16"/>
                <w:szCs w:val="16"/>
              </w:rPr>
            </w:pPr>
          </w:p>
        </w:tc>
        <w:tc>
          <w:tcPr>
            <w:tcW w:w="709" w:type="dxa"/>
          </w:tcPr>
          <w:p w:rsidR="00620451" w:rsidRPr="00B138F3" w:rsidRDefault="00620451" w:rsidP="00B46D58">
            <w:pPr>
              <w:widowControl w:val="0"/>
              <w:jc w:val="center"/>
              <w:rPr>
                <w:rFonts w:ascii="GHEA Grapalat" w:hAnsi="GHEA Grapalat"/>
                <w:sz w:val="16"/>
                <w:szCs w:val="16"/>
              </w:rPr>
            </w:pPr>
          </w:p>
        </w:tc>
        <w:tc>
          <w:tcPr>
            <w:tcW w:w="1142" w:type="dxa"/>
          </w:tcPr>
          <w:p w:rsidR="00620451" w:rsidRPr="00B138F3" w:rsidRDefault="00620451"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2145"/>
        <w:gridCol w:w="1333"/>
        <w:gridCol w:w="1003"/>
        <w:gridCol w:w="1003"/>
        <w:gridCol w:w="715"/>
        <w:gridCol w:w="859"/>
        <w:gridCol w:w="544"/>
        <w:gridCol w:w="606"/>
        <w:gridCol w:w="716"/>
        <w:gridCol w:w="851"/>
        <w:gridCol w:w="868"/>
        <w:gridCol w:w="860"/>
        <w:gridCol w:w="1003"/>
        <w:gridCol w:w="860"/>
        <w:gridCol w:w="818"/>
      </w:tblGrid>
      <w:tr w:rsidR="00B138F3" w:rsidRPr="00B138F3" w:rsidTr="00517B8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517B89">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517B89">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9"/>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17B89" w:rsidRPr="00B138F3" w:rsidTr="00620760">
        <w:trPr>
          <w:trHeight w:val="404"/>
          <w:jc w:val="center"/>
        </w:trPr>
        <w:tc>
          <w:tcPr>
            <w:tcW w:w="1724" w:type="dxa"/>
          </w:tcPr>
          <w:p w:rsidR="00517B89" w:rsidRPr="00517B89" w:rsidRDefault="00517B89" w:rsidP="00054B6F">
            <w:pPr>
              <w:widowControl w:val="0"/>
              <w:jc w:val="center"/>
              <w:rPr>
                <w:rFonts w:ascii="GHEA Grapalat" w:hAnsi="GHEA Grapalat"/>
                <w:sz w:val="16"/>
                <w:szCs w:val="16"/>
                <w:lang w:val="hy-AM"/>
              </w:rPr>
            </w:pPr>
            <w:r>
              <w:rPr>
                <w:rFonts w:ascii="GHEA Grapalat" w:hAnsi="GHEA Grapalat"/>
                <w:sz w:val="16"/>
                <w:szCs w:val="16"/>
                <w:lang w:val="hy-AM"/>
              </w:rPr>
              <w:t>1</w:t>
            </w:r>
          </w:p>
        </w:tc>
        <w:tc>
          <w:tcPr>
            <w:tcW w:w="2155" w:type="dxa"/>
          </w:tcPr>
          <w:p w:rsidR="00517B89" w:rsidRPr="005B5EE1" w:rsidRDefault="00517B89" w:rsidP="00054B6F">
            <w:pPr>
              <w:rPr>
                <w:rFonts w:ascii="Sylfaen" w:hAnsi="Sylfaen"/>
                <w:lang w:val="en-US"/>
              </w:rPr>
            </w:pPr>
            <w:r w:rsidRPr="005B5EE1">
              <w:rPr>
                <w:rFonts w:ascii="Arial LatRus" w:hAnsi="Arial LatRus"/>
              </w:rPr>
              <w:t>09134200</w:t>
            </w:r>
          </w:p>
        </w:tc>
        <w:tc>
          <w:tcPr>
            <w:tcW w:w="1293" w:type="dxa"/>
            <w:vAlign w:val="center"/>
          </w:tcPr>
          <w:p w:rsidR="00517B89" w:rsidRPr="009044F1" w:rsidRDefault="00517B89" w:rsidP="00054B6F">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c>
          <w:tcPr>
            <w:tcW w:w="1007" w:type="dxa"/>
            <w:vAlign w:val="center"/>
          </w:tcPr>
          <w:p w:rsidR="00517B89" w:rsidRPr="00B138F3" w:rsidRDefault="00517B89"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517B89" w:rsidRPr="00B138F3" w:rsidRDefault="00517B89"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517B89" w:rsidRPr="00B138F3" w:rsidRDefault="00517B89"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75C" w:rsidRDefault="00D2375C">
      <w:r>
        <w:separator/>
      </w:r>
    </w:p>
  </w:endnote>
  <w:endnote w:type="continuationSeparator" w:id="0">
    <w:p w:rsidR="00D2375C" w:rsidRDefault="00D237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LatRus">
    <w:altName w:val="Arial"/>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0B1916" w:rsidRPr="00C861E9" w:rsidRDefault="003F6D1D">
        <w:pPr>
          <w:pStyle w:val="a5"/>
          <w:jc w:val="center"/>
          <w:rPr>
            <w:rFonts w:ascii="GHEA Grapalat" w:hAnsi="GHEA Grapalat"/>
            <w:sz w:val="24"/>
            <w:szCs w:val="24"/>
          </w:rPr>
        </w:pPr>
        <w:r w:rsidRPr="00C861E9">
          <w:rPr>
            <w:rFonts w:ascii="GHEA Grapalat" w:hAnsi="GHEA Grapalat"/>
            <w:sz w:val="24"/>
            <w:szCs w:val="24"/>
          </w:rPr>
          <w:fldChar w:fldCharType="begin"/>
        </w:r>
        <w:r w:rsidR="000B1916"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2250A">
          <w:rPr>
            <w:rFonts w:ascii="GHEA Grapalat" w:hAnsi="GHEA Grapalat"/>
            <w:noProof/>
            <w:sz w:val="24"/>
            <w:szCs w:val="24"/>
          </w:rPr>
          <w:t>76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75C" w:rsidRDefault="00D2375C">
      <w:r>
        <w:separator/>
      </w:r>
    </w:p>
  </w:footnote>
  <w:footnote w:type="continuationSeparator" w:id="0">
    <w:p w:rsidR="00D2375C" w:rsidRDefault="00D2375C">
      <w:r>
        <w:continuationSeparator/>
      </w:r>
    </w:p>
  </w:footnote>
  <w:footnote w:id="1">
    <w:p w:rsidR="000B1916" w:rsidRPr="00541313" w:rsidRDefault="000B191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rsidR="000B1916" w:rsidRDefault="000B1916"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0B1916" w:rsidRDefault="000B1916"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rsidR="000B1916" w:rsidRDefault="000B1916"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0B1916" w:rsidRPr="00D3436F" w:rsidRDefault="000B1916"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0B1916" w:rsidRPr="008842CE" w:rsidRDefault="000B1916" w:rsidP="001831C4">
      <w:pPr>
        <w:pStyle w:val="af2"/>
        <w:widowControl w:val="0"/>
        <w:jc w:val="both"/>
        <w:rPr>
          <w:rFonts w:ascii="GHEA Grapalat" w:hAnsi="GHEA Grapalat"/>
          <w:lang w:val="af-ZA"/>
        </w:rPr>
      </w:pPr>
    </w:p>
    <w:p w:rsidR="000B1916" w:rsidRPr="008842CE" w:rsidRDefault="000B1916" w:rsidP="008842CE">
      <w:pPr>
        <w:pStyle w:val="af2"/>
        <w:widowControl w:val="0"/>
        <w:jc w:val="both"/>
        <w:rPr>
          <w:rFonts w:ascii="GHEA Grapalat" w:hAnsi="GHEA Grapalat"/>
          <w:lang w:val="af-ZA"/>
        </w:rPr>
      </w:pPr>
    </w:p>
  </w:footnote>
  <w:footnote w:id="2">
    <w:p w:rsidR="000B1916" w:rsidRPr="00CD6B60" w:rsidRDefault="000B1916"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B1916" w:rsidRPr="00CD6B60" w:rsidRDefault="000B191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B1916" w:rsidRPr="00CD6B60" w:rsidRDefault="000B191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B1916" w:rsidRPr="00CD6B60" w:rsidRDefault="000B1916"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B1916" w:rsidRDefault="000B1916"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B1916" w:rsidRDefault="000B191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0B1916" w:rsidRPr="009E2596" w:rsidRDefault="000B1916"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4">
    <w:p w:rsidR="000B1916" w:rsidRPr="0049623A" w:rsidDel="00932115" w:rsidRDefault="000B1916"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0B1916" w:rsidRPr="00D3436F" w:rsidRDefault="000B1916"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B1916" w:rsidRPr="000811C1" w:rsidRDefault="000B1916">
      <w:pPr>
        <w:pStyle w:val="af2"/>
        <w:rPr>
          <w:rFonts w:asciiTheme="minorHAnsi" w:hAnsiTheme="minorHAnsi"/>
        </w:rPr>
      </w:pPr>
    </w:p>
  </w:footnote>
  <w:footnote w:id="6">
    <w:p w:rsidR="000B1916" w:rsidRPr="002C2499" w:rsidRDefault="000B1916"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B1916" w:rsidRPr="000811C1" w:rsidRDefault="000B1916">
      <w:pPr>
        <w:pStyle w:val="af2"/>
        <w:rPr>
          <w:rFonts w:asciiTheme="minorHAnsi" w:hAnsiTheme="minorHAnsi"/>
        </w:rPr>
      </w:pPr>
    </w:p>
  </w:footnote>
  <w:footnote w:id="7">
    <w:p w:rsidR="000B1916" w:rsidRPr="00FE2AA4" w:rsidRDefault="000B1916">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0B1916" w:rsidRPr="008842CE" w:rsidRDefault="000B191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B1916" w:rsidRPr="000811C1" w:rsidRDefault="000B1916">
      <w:pPr>
        <w:pStyle w:val="af2"/>
        <w:rPr>
          <w:lang w:val="af-ZA"/>
        </w:rPr>
      </w:pPr>
    </w:p>
  </w:footnote>
  <w:footnote w:id="9">
    <w:p w:rsidR="000B1916" w:rsidRPr="0092041F" w:rsidRDefault="000B1916"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0B1916" w:rsidRPr="00511966" w:rsidRDefault="000B1916"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в одностороннем порядке утвержденного </w:t>
      </w:r>
      <w:proofErr w:type="spellStart"/>
      <w:r w:rsidRPr="00C67FAB">
        <w:rPr>
          <w:rFonts w:ascii="GHEA Grapalat" w:hAnsi="GHEA Grapalat"/>
          <w:i/>
        </w:rPr>
        <w:t>заявления-в</w:t>
      </w:r>
      <w:proofErr w:type="spellEnd"/>
      <w:r w:rsidRPr="00C67FAB">
        <w:rPr>
          <w:rFonts w:ascii="GHEA Grapalat" w:hAnsi="GHEA Grapalat"/>
          <w:i/>
        </w:rPr>
        <w:t xml:space="preserve">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0B1916" w:rsidRPr="008E4439" w:rsidRDefault="000B191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B1916" w:rsidRPr="000811C1" w:rsidRDefault="000B1916" w:rsidP="0027573B">
      <w:pPr>
        <w:pStyle w:val="af2"/>
        <w:rPr>
          <w:rFonts w:ascii="Sylfaen" w:hAnsi="Sylfaen"/>
          <w:sz w:val="18"/>
          <w:szCs w:val="18"/>
        </w:rPr>
      </w:pPr>
    </w:p>
  </w:footnote>
  <w:footnote w:id="12">
    <w:p w:rsidR="000B1916" w:rsidRPr="00A31673" w:rsidRDefault="000B191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0B1916" w:rsidRPr="00DE7706" w:rsidRDefault="000B191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0B1916" w:rsidRDefault="000B1916"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B1916" w:rsidRDefault="000B1916" w:rsidP="006B3E56">
      <w:pPr>
        <w:pStyle w:val="af2"/>
        <w:rPr>
          <w:rFonts w:asciiTheme="minorHAnsi" w:hAnsiTheme="minorHAnsi"/>
          <w:lang w:val="af-ZA"/>
        </w:rPr>
      </w:pPr>
    </w:p>
  </w:footnote>
  <w:footnote w:id="15">
    <w:p w:rsidR="000B1916" w:rsidRPr="00D3436F" w:rsidRDefault="000B191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B1916" w:rsidRPr="00D3436F" w:rsidRDefault="000B1916">
      <w:pPr>
        <w:pStyle w:val="af2"/>
        <w:rPr>
          <w:lang w:val="es-ES"/>
        </w:rPr>
      </w:pPr>
    </w:p>
  </w:footnote>
  <w:footnote w:id="16">
    <w:p w:rsidR="000B1916" w:rsidRPr="008842CE" w:rsidRDefault="000B1916" w:rsidP="003D2FE2">
      <w:pPr>
        <w:pStyle w:val="af2"/>
        <w:jc w:val="both"/>
      </w:pPr>
    </w:p>
  </w:footnote>
  <w:footnote w:id="17">
    <w:p w:rsidR="000B1916" w:rsidRPr="008842CE" w:rsidRDefault="000B1916" w:rsidP="000A214C">
      <w:pPr>
        <w:pStyle w:val="af2"/>
        <w:jc w:val="both"/>
      </w:pPr>
    </w:p>
  </w:footnote>
  <w:footnote w:id="18">
    <w:p w:rsidR="000B1916" w:rsidRPr="00D3436F" w:rsidRDefault="000B1916"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0B1916" w:rsidRPr="008842CE" w:rsidRDefault="000B1916"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B1916" w:rsidRPr="00E85250" w:rsidRDefault="000B1916" w:rsidP="00D90640">
      <w:pPr>
        <w:widowControl w:val="0"/>
        <w:spacing w:after="160" w:line="360" w:lineRule="auto"/>
        <w:ind w:firstLine="709"/>
        <w:jc w:val="both"/>
        <w:rPr>
          <w:rFonts w:ascii="GHEA Grapalat" w:hAnsi="GHEA Grapalat"/>
          <w:lang w:val="hy-AM"/>
        </w:rPr>
      </w:pPr>
    </w:p>
    <w:p w:rsidR="000B1916" w:rsidRPr="00D3436F" w:rsidRDefault="000B1916">
      <w:pPr>
        <w:pStyle w:val="af2"/>
        <w:rPr>
          <w:lang w:val="hy-AM"/>
        </w:rPr>
      </w:pPr>
    </w:p>
  </w:footnote>
  <w:footnote w:id="20">
    <w:p w:rsidR="000B1916" w:rsidRPr="00402BC3" w:rsidRDefault="000B1916"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B1916" w:rsidRPr="00552088" w:rsidRDefault="000B191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B1916" w:rsidRPr="00D3436F" w:rsidRDefault="000B1916">
      <w:pPr>
        <w:pStyle w:val="af2"/>
        <w:rPr>
          <w:lang w:val="hy-AM"/>
        </w:rPr>
      </w:pPr>
    </w:p>
  </w:footnote>
  <w:footnote w:id="21">
    <w:p w:rsidR="000B1916" w:rsidRPr="008842CE" w:rsidRDefault="000B1916"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B1916" w:rsidRPr="00D3436F" w:rsidRDefault="000B1916">
      <w:pPr>
        <w:pStyle w:val="af2"/>
        <w:rPr>
          <w:lang w:val="hy-AM"/>
        </w:rPr>
      </w:pPr>
    </w:p>
  </w:footnote>
  <w:footnote w:id="22">
    <w:p w:rsidR="000B1916" w:rsidRPr="00D3436F" w:rsidRDefault="000B191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0B1916" w:rsidRPr="008842CE" w:rsidRDefault="000B191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B1916" w:rsidRPr="00D3436F" w:rsidRDefault="000B1916">
      <w:pPr>
        <w:pStyle w:val="af2"/>
        <w:rPr>
          <w:lang w:val="hy-AM"/>
        </w:rPr>
      </w:pPr>
    </w:p>
  </w:footnote>
  <w:footnote w:id="24">
    <w:p w:rsidR="000B1916" w:rsidRPr="008842CE" w:rsidRDefault="000B1916"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0B1916" w:rsidRPr="008842CE" w:rsidRDefault="000B191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B1916" w:rsidRPr="00D3436F" w:rsidRDefault="000B1916">
      <w:pPr>
        <w:pStyle w:val="af2"/>
        <w:rPr>
          <w:lang w:val="hy-AM"/>
        </w:rPr>
      </w:pPr>
    </w:p>
  </w:footnote>
  <w:footnote w:id="25">
    <w:p w:rsidR="000B1916" w:rsidRPr="00E861BF" w:rsidRDefault="000B191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6">
    <w:p w:rsidR="000B1916" w:rsidRDefault="000B1916"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B1916" w:rsidRPr="00E861BF" w:rsidRDefault="000B1916"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7">
    <w:p w:rsidR="000B1916" w:rsidRPr="00E861BF" w:rsidRDefault="000B191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8">
    <w:p w:rsidR="000B1916" w:rsidRPr="008842CE" w:rsidRDefault="000B1916"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9">
    <w:p w:rsidR="000B1916" w:rsidRPr="008842CE" w:rsidRDefault="000B1916"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1916"/>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28BA"/>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0A"/>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D1D"/>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B89"/>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0451"/>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82"/>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12C"/>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0E64"/>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4E20"/>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63"/>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320"/>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9F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75C"/>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0D0"/>
    <w:rsid w:val="00E36717"/>
    <w:rsid w:val="00E36A86"/>
    <w:rsid w:val="00E40DE2"/>
    <w:rsid w:val="00E41156"/>
    <w:rsid w:val="00E411E5"/>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12B"/>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92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928BA"/>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609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309761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E1910-868D-4A52-8BCA-D7E40DACA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81</Pages>
  <Words>19202</Words>
  <Characters>109454</Characters>
  <Application>Microsoft Office Word</Application>
  <DocSecurity>0</DocSecurity>
  <Lines>912</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Arsen</cp:lastModifiedBy>
  <cp:revision>692</cp:revision>
  <cp:lastPrinted>2018-02-16T07:12:00Z</cp:lastPrinted>
  <dcterms:created xsi:type="dcterms:W3CDTF">2019-10-28T07:04:00Z</dcterms:created>
  <dcterms:modified xsi:type="dcterms:W3CDTF">2019-12-15T13:21:00Z</dcterms:modified>
</cp:coreProperties>
</file>